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7D9" w:rsidRDefault="00F96F2F" w:rsidP="00F96F2F">
      <w:pPr>
        <w:shd w:val="clear" w:color="auto" w:fill="FFFFFF"/>
        <w:spacing w:line="276" w:lineRule="auto"/>
        <w:jc w:val="center"/>
        <w:rPr>
          <w:b/>
          <w:bCs/>
          <w:color w:val="000000" w:themeColor="text1"/>
          <w:spacing w:val="-8"/>
          <w:sz w:val="28"/>
          <w:szCs w:val="32"/>
        </w:rPr>
      </w:pPr>
      <w:bookmarkStart w:id="0" w:name="_GoBack"/>
      <w:bookmarkEnd w:id="0"/>
      <w:r w:rsidRPr="00BF27D9">
        <w:rPr>
          <w:b/>
          <w:bCs/>
          <w:color w:val="000000" w:themeColor="text1"/>
          <w:spacing w:val="-8"/>
          <w:sz w:val="28"/>
          <w:szCs w:val="32"/>
        </w:rPr>
        <w:t>Members of the Task Forces on Field Experience Standards</w:t>
      </w:r>
    </w:p>
    <w:p w:rsidR="00F96F2F" w:rsidRPr="00BF27D9" w:rsidRDefault="00F96F2F" w:rsidP="00F96F2F">
      <w:pPr>
        <w:shd w:val="clear" w:color="auto" w:fill="FFFFFF"/>
        <w:spacing w:line="276" w:lineRule="auto"/>
        <w:jc w:val="center"/>
        <w:rPr>
          <w:b/>
          <w:bCs/>
          <w:color w:val="000000" w:themeColor="text1"/>
          <w:spacing w:val="-8"/>
          <w:sz w:val="28"/>
          <w:szCs w:val="32"/>
        </w:rPr>
      </w:pPr>
    </w:p>
    <w:p w:rsidR="00F96F2F" w:rsidRPr="00F96F2F" w:rsidRDefault="00F96F2F" w:rsidP="00F96F2F">
      <w:pPr>
        <w:shd w:val="clear" w:color="auto" w:fill="FFFFFF"/>
        <w:spacing w:line="276" w:lineRule="auto"/>
        <w:jc w:val="center"/>
        <w:rPr>
          <w:b/>
          <w:bCs/>
          <w:spacing w:val="-8"/>
          <w:sz w:val="24"/>
          <w:szCs w:val="32"/>
        </w:rPr>
      </w:pPr>
    </w:p>
    <w:p w:rsidR="00F96F2F" w:rsidRPr="00F96F2F" w:rsidRDefault="00F96F2F" w:rsidP="00F96F2F">
      <w:pPr>
        <w:jc w:val="center"/>
        <w:rPr>
          <w:sz w:val="24"/>
          <w:szCs w:val="24"/>
        </w:rPr>
      </w:pPr>
      <w:r w:rsidRPr="00F96F2F">
        <w:rPr>
          <w:sz w:val="24"/>
          <w:szCs w:val="24"/>
        </w:rPr>
        <w:t>Task Force on Field Standards (2012-2015)</w:t>
      </w:r>
    </w:p>
    <w:p w:rsidR="00BF27D9" w:rsidRDefault="00F96F2F" w:rsidP="00F96F2F">
      <w:pPr>
        <w:jc w:val="center"/>
        <w:rPr>
          <w:sz w:val="24"/>
          <w:szCs w:val="24"/>
        </w:rPr>
      </w:pPr>
      <w:r w:rsidRPr="00F96F2F">
        <w:rPr>
          <w:sz w:val="24"/>
          <w:szCs w:val="24"/>
        </w:rPr>
        <w:t>Appointed by Ann Shelly</w:t>
      </w:r>
    </w:p>
    <w:p w:rsidR="00F96F2F" w:rsidRPr="00F96F2F" w:rsidRDefault="00F96F2F" w:rsidP="00F96F2F">
      <w:pPr>
        <w:jc w:val="center"/>
        <w:rPr>
          <w:sz w:val="24"/>
          <w:szCs w:val="24"/>
        </w:rPr>
      </w:pPr>
    </w:p>
    <w:p w:rsidR="00F96F2F" w:rsidRPr="00F96F2F" w:rsidRDefault="00F96F2F" w:rsidP="00F96F2F">
      <w:pPr>
        <w:jc w:val="center"/>
        <w:rPr>
          <w:sz w:val="24"/>
          <w:szCs w:val="24"/>
        </w:rPr>
      </w:pPr>
      <w:r w:rsidRPr="00F96F2F">
        <w:rPr>
          <w:sz w:val="24"/>
          <w:szCs w:val="24"/>
        </w:rPr>
        <w:t xml:space="preserve"> </w:t>
      </w:r>
    </w:p>
    <w:p w:rsidR="00F96F2F" w:rsidRPr="00F96F2F" w:rsidRDefault="00F96F2F" w:rsidP="00F96F2F">
      <w:pPr>
        <w:jc w:val="center"/>
        <w:rPr>
          <w:sz w:val="24"/>
          <w:szCs w:val="24"/>
        </w:rPr>
      </w:pPr>
      <w:r w:rsidRPr="00F96F2F">
        <w:rPr>
          <w:sz w:val="24"/>
          <w:szCs w:val="24"/>
        </w:rPr>
        <w:t>Co-Chairs:</w:t>
      </w:r>
      <w:r w:rsidRPr="00F96F2F">
        <w:rPr>
          <w:sz w:val="24"/>
          <w:szCs w:val="24"/>
        </w:rPr>
        <w:tab/>
        <w:t xml:space="preserve">David </w:t>
      </w:r>
      <w:r w:rsidR="00BF27D9">
        <w:rPr>
          <w:sz w:val="24"/>
          <w:szCs w:val="24"/>
        </w:rPr>
        <w:t xml:space="preserve">M. </w:t>
      </w:r>
      <w:r w:rsidRPr="00F96F2F">
        <w:rPr>
          <w:sz w:val="24"/>
          <w:szCs w:val="24"/>
        </w:rPr>
        <w:t xml:space="preserve">Byrd, University of Rhode Island and </w:t>
      </w:r>
    </w:p>
    <w:p w:rsidR="00BF27D9" w:rsidRDefault="00F96F2F" w:rsidP="00F96F2F">
      <w:pPr>
        <w:ind w:left="1620"/>
        <w:jc w:val="center"/>
        <w:rPr>
          <w:sz w:val="24"/>
          <w:szCs w:val="24"/>
        </w:rPr>
      </w:pPr>
      <w:r>
        <w:rPr>
          <w:sz w:val="24"/>
          <w:szCs w:val="24"/>
        </w:rPr>
        <w:t xml:space="preserve"> </w:t>
      </w:r>
      <w:r w:rsidRPr="00F96F2F">
        <w:rPr>
          <w:sz w:val="24"/>
          <w:szCs w:val="24"/>
        </w:rPr>
        <w:t>D. John McIntyre, Southern Illinois University</w:t>
      </w:r>
    </w:p>
    <w:p w:rsidR="00F96F2F" w:rsidRPr="00F96F2F" w:rsidRDefault="00F96F2F" w:rsidP="00F96F2F">
      <w:pPr>
        <w:ind w:left="1620"/>
        <w:jc w:val="center"/>
        <w:rPr>
          <w:sz w:val="24"/>
          <w:szCs w:val="24"/>
        </w:rPr>
      </w:pPr>
    </w:p>
    <w:p w:rsidR="00F96F2F" w:rsidRPr="00F96F2F" w:rsidRDefault="00F96F2F" w:rsidP="00F96F2F">
      <w:pPr>
        <w:jc w:val="center"/>
        <w:rPr>
          <w:sz w:val="24"/>
          <w:szCs w:val="24"/>
        </w:rPr>
      </w:pPr>
    </w:p>
    <w:p w:rsidR="00F96F2F" w:rsidRPr="00F96F2F" w:rsidRDefault="00F96F2F" w:rsidP="00BA2851">
      <w:pPr>
        <w:ind w:left="630" w:hanging="630"/>
        <w:jc w:val="center"/>
        <w:rPr>
          <w:sz w:val="24"/>
          <w:szCs w:val="24"/>
        </w:rPr>
      </w:pPr>
      <w:r w:rsidRPr="00F96F2F">
        <w:rPr>
          <w:sz w:val="24"/>
          <w:szCs w:val="24"/>
        </w:rPr>
        <w:t xml:space="preserve">David </w:t>
      </w:r>
      <w:r w:rsidR="00BF27D9">
        <w:rPr>
          <w:sz w:val="24"/>
          <w:szCs w:val="24"/>
        </w:rPr>
        <w:t xml:space="preserve">M. </w:t>
      </w:r>
      <w:r w:rsidRPr="00F96F2F">
        <w:rPr>
          <w:sz w:val="24"/>
          <w:szCs w:val="24"/>
        </w:rPr>
        <w:t>Byrd</w:t>
      </w:r>
    </w:p>
    <w:p w:rsidR="00BA2851" w:rsidRDefault="00F96F2F" w:rsidP="00BA2851">
      <w:pPr>
        <w:jc w:val="center"/>
        <w:rPr>
          <w:sz w:val="24"/>
          <w:szCs w:val="24"/>
        </w:rPr>
      </w:pPr>
      <w:r w:rsidRPr="00F96F2F">
        <w:rPr>
          <w:sz w:val="24"/>
          <w:szCs w:val="24"/>
        </w:rPr>
        <w:t xml:space="preserve">James </w:t>
      </w:r>
      <w:proofErr w:type="spellStart"/>
      <w:r w:rsidRPr="00F96F2F">
        <w:rPr>
          <w:sz w:val="24"/>
          <w:szCs w:val="24"/>
        </w:rPr>
        <w:t>Cibulka</w:t>
      </w:r>
      <w:proofErr w:type="spellEnd"/>
    </w:p>
    <w:p w:rsidR="00BA2851" w:rsidRDefault="00F96F2F" w:rsidP="00BA2851">
      <w:pPr>
        <w:jc w:val="center"/>
        <w:rPr>
          <w:sz w:val="24"/>
          <w:szCs w:val="24"/>
        </w:rPr>
      </w:pPr>
      <w:r w:rsidRPr="00F96F2F">
        <w:rPr>
          <w:sz w:val="24"/>
          <w:szCs w:val="24"/>
        </w:rPr>
        <w:t>Alexander Cuenca</w:t>
      </w:r>
    </w:p>
    <w:p w:rsidR="00BA2851" w:rsidRDefault="00F96F2F" w:rsidP="00BA2851">
      <w:pPr>
        <w:jc w:val="center"/>
        <w:rPr>
          <w:sz w:val="24"/>
          <w:szCs w:val="24"/>
        </w:rPr>
      </w:pPr>
      <w:r w:rsidRPr="00F96F2F">
        <w:rPr>
          <w:sz w:val="24"/>
          <w:szCs w:val="24"/>
        </w:rPr>
        <w:t>Linda Houser</w:t>
      </w:r>
    </w:p>
    <w:p w:rsidR="00BA2851" w:rsidRDefault="00F96F2F" w:rsidP="00BA2851">
      <w:pPr>
        <w:jc w:val="center"/>
        <w:rPr>
          <w:sz w:val="24"/>
          <w:szCs w:val="24"/>
        </w:rPr>
      </w:pPr>
      <w:r w:rsidRPr="00F96F2F">
        <w:rPr>
          <w:sz w:val="24"/>
          <w:szCs w:val="24"/>
        </w:rPr>
        <w:t>Patricia Ingraham</w:t>
      </w:r>
    </w:p>
    <w:p w:rsidR="00BA2851" w:rsidRDefault="00BF27D9" w:rsidP="00BA2851">
      <w:pPr>
        <w:jc w:val="center"/>
        <w:rPr>
          <w:sz w:val="24"/>
          <w:szCs w:val="24"/>
        </w:rPr>
      </w:pPr>
      <w:r>
        <w:rPr>
          <w:sz w:val="24"/>
          <w:szCs w:val="24"/>
        </w:rPr>
        <w:t xml:space="preserve">D. </w:t>
      </w:r>
      <w:r w:rsidR="00F96F2F" w:rsidRPr="00F96F2F">
        <w:rPr>
          <w:sz w:val="24"/>
          <w:szCs w:val="24"/>
        </w:rPr>
        <w:t>John McIntyre</w:t>
      </w:r>
    </w:p>
    <w:p w:rsidR="00BA2851" w:rsidRDefault="00F96F2F" w:rsidP="00BA2851">
      <w:pPr>
        <w:jc w:val="center"/>
        <w:rPr>
          <w:sz w:val="24"/>
          <w:szCs w:val="24"/>
        </w:rPr>
      </w:pPr>
      <w:r w:rsidRPr="00F96F2F">
        <w:rPr>
          <w:sz w:val="24"/>
          <w:szCs w:val="24"/>
        </w:rPr>
        <w:t>Nancy Norris-Bauer</w:t>
      </w:r>
    </w:p>
    <w:p w:rsidR="00BA2851" w:rsidRDefault="00F96F2F" w:rsidP="00BA2851">
      <w:pPr>
        <w:jc w:val="center"/>
        <w:rPr>
          <w:sz w:val="24"/>
          <w:szCs w:val="24"/>
        </w:rPr>
      </w:pPr>
      <w:r w:rsidRPr="00F96F2F">
        <w:rPr>
          <w:sz w:val="24"/>
          <w:szCs w:val="24"/>
        </w:rPr>
        <w:t>Ann Nutter-Coffman</w:t>
      </w:r>
    </w:p>
    <w:p w:rsidR="00BA2851" w:rsidRDefault="00F96F2F" w:rsidP="00BA2851">
      <w:pPr>
        <w:jc w:val="center"/>
        <w:rPr>
          <w:sz w:val="24"/>
          <w:szCs w:val="24"/>
        </w:rPr>
      </w:pPr>
      <w:r w:rsidRPr="00F96F2F">
        <w:rPr>
          <w:sz w:val="24"/>
          <w:szCs w:val="24"/>
        </w:rPr>
        <w:t>Janice Thompson</w:t>
      </w:r>
    </w:p>
    <w:p w:rsidR="00BA2851" w:rsidRDefault="00F96F2F" w:rsidP="00BA2851">
      <w:pPr>
        <w:jc w:val="center"/>
        <w:rPr>
          <w:sz w:val="24"/>
          <w:szCs w:val="24"/>
        </w:rPr>
      </w:pPr>
      <w:proofErr w:type="spellStart"/>
      <w:r w:rsidRPr="00F96F2F">
        <w:rPr>
          <w:sz w:val="24"/>
          <w:szCs w:val="24"/>
        </w:rPr>
        <w:t>Manina</w:t>
      </w:r>
      <w:proofErr w:type="spellEnd"/>
      <w:r w:rsidRPr="00F96F2F">
        <w:rPr>
          <w:sz w:val="24"/>
          <w:szCs w:val="24"/>
        </w:rPr>
        <w:t xml:space="preserve"> </w:t>
      </w:r>
      <w:proofErr w:type="spellStart"/>
      <w:r w:rsidRPr="00F96F2F">
        <w:rPr>
          <w:sz w:val="24"/>
          <w:szCs w:val="24"/>
        </w:rPr>
        <w:t>Urgolo</w:t>
      </w:r>
      <w:proofErr w:type="spellEnd"/>
      <w:r w:rsidRPr="00F96F2F">
        <w:rPr>
          <w:sz w:val="24"/>
          <w:szCs w:val="24"/>
        </w:rPr>
        <w:t xml:space="preserve"> </w:t>
      </w:r>
      <w:proofErr w:type="spellStart"/>
      <w:r w:rsidRPr="00F96F2F">
        <w:rPr>
          <w:sz w:val="24"/>
          <w:szCs w:val="24"/>
        </w:rPr>
        <w:t>Huckvale</w:t>
      </w:r>
      <w:proofErr w:type="spellEnd"/>
    </w:p>
    <w:p w:rsidR="00F96F2F" w:rsidRPr="00F96F2F" w:rsidRDefault="00F96F2F" w:rsidP="00BA2851">
      <w:pPr>
        <w:jc w:val="center"/>
        <w:rPr>
          <w:sz w:val="24"/>
          <w:szCs w:val="24"/>
        </w:rPr>
      </w:pPr>
      <w:r w:rsidRPr="00F96F2F">
        <w:rPr>
          <w:sz w:val="24"/>
          <w:szCs w:val="24"/>
        </w:rPr>
        <w:t>Lisa Williams</w:t>
      </w:r>
    </w:p>
    <w:p w:rsidR="00F96F2F" w:rsidRPr="00F96F2F" w:rsidRDefault="00F96F2F" w:rsidP="00F96F2F">
      <w:pPr>
        <w:rPr>
          <w:sz w:val="24"/>
        </w:rPr>
      </w:pPr>
    </w:p>
    <w:p w:rsidR="00F96F2F" w:rsidRDefault="00F96F2F" w:rsidP="00F96F2F">
      <w:pPr>
        <w:shd w:val="clear" w:color="auto" w:fill="FFFFFF"/>
        <w:spacing w:line="276" w:lineRule="auto"/>
        <w:jc w:val="center"/>
        <w:rPr>
          <w:color w:val="17365D" w:themeColor="text2" w:themeShade="BF"/>
          <w:sz w:val="24"/>
        </w:rPr>
      </w:pPr>
    </w:p>
    <w:p w:rsidR="00F96F2F" w:rsidRDefault="00F96F2F" w:rsidP="00F96F2F">
      <w:pPr>
        <w:shd w:val="clear" w:color="auto" w:fill="FFFFFF"/>
        <w:spacing w:line="276" w:lineRule="auto"/>
        <w:jc w:val="center"/>
        <w:rPr>
          <w:color w:val="17365D" w:themeColor="text2" w:themeShade="BF"/>
          <w:sz w:val="24"/>
        </w:rPr>
      </w:pPr>
    </w:p>
    <w:p w:rsidR="00F96F2F" w:rsidRDefault="00F96F2F" w:rsidP="00F96F2F">
      <w:pPr>
        <w:shd w:val="clear" w:color="auto" w:fill="FFFFFF"/>
        <w:spacing w:line="276" w:lineRule="auto"/>
        <w:jc w:val="center"/>
        <w:rPr>
          <w:color w:val="17365D" w:themeColor="text2" w:themeShade="BF"/>
          <w:sz w:val="24"/>
        </w:rPr>
      </w:pPr>
    </w:p>
    <w:p w:rsidR="00F96F2F" w:rsidRDefault="00F96F2F" w:rsidP="00F96F2F">
      <w:pPr>
        <w:shd w:val="clear" w:color="auto" w:fill="FFFFFF"/>
        <w:spacing w:line="276" w:lineRule="auto"/>
        <w:jc w:val="center"/>
        <w:rPr>
          <w:color w:val="17365D" w:themeColor="text2" w:themeShade="BF"/>
          <w:sz w:val="24"/>
        </w:rPr>
      </w:pPr>
    </w:p>
    <w:p w:rsidR="00F96F2F" w:rsidRDefault="00F96F2F" w:rsidP="00F96F2F">
      <w:pPr>
        <w:shd w:val="clear" w:color="auto" w:fill="FFFFFF"/>
        <w:spacing w:line="276" w:lineRule="auto"/>
        <w:jc w:val="center"/>
        <w:rPr>
          <w:color w:val="17365D" w:themeColor="text2" w:themeShade="BF"/>
          <w:sz w:val="24"/>
        </w:rPr>
      </w:pPr>
    </w:p>
    <w:p w:rsidR="00BA2851" w:rsidRDefault="00BA2851" w:rsidP="00F96F2F">
      <w:pPr>
        <w:shd w:val="clear" w:color="auto" w:fill="FFFFFF"/>
        <w:spacing w:before="188" w:line="276" w:lineRule="auto"/>
        <w:jc w:val="center"/>
        <w:rPr>
          <w:color w:val="17365D" w:themeColor="text2" w:themeShade="BF"/>
          <w:sz w:val="24"/>
        </w:rPr>
      </w:pPr>
    </w:p>
    <w:p w:rsidR="00F96F2F" w:rsidRPr="00F96F2F" w:rsidRDefault="00F96F2F" w:rsidP="00F96F2F">
      <w:pPr>
        <w:shd w:val="clear" w:color="auto" w:fill="FFFFFF"/>
        <w:spacing w:before="188" w:line="276" w:lineRule="auto"/>
        <w:jc w:val="center"/>
        <w:rPr>
          <w:color w:val="17365D" w:themeColor="text2" w:themeShade="BF"/>
          <w:sz w:val="24"/>
        </w:rPr>
        <w:sectPr w:rsidR="00F96F2F" w:rsidRPr="00F96F2F">
          <w:pgSz w:w="12240" w:h="15840" w:code="1"/>
          <w:pgMar w:top="1440" w:right="1440" w:bottom="1440" w:left="1440" w:header="720" w:footer="720" w:gutter="0"/>
          <w:pgNumType w:fmt="lowerRoman" w:start="1"/>
          <w:cols w:space="60"/>
          <w:noEndnote/>
        </w:sectPr>
      </w:pPr>
    </w:p>
    <w:p w:rsidR="000843FE" w:rsidRDefault="00F96F2F" w:rsidP="00F96F2F">
      <w:pPr>
        <w:shd w:val="clear" w:color="auto" w:fill="FFFFFF"/>
        <w:spacing w:before="368" w:line="276" w:lineRule="auto"/>
        <w:ind w:firstLine="680"/>
        <w:rPr>
          <w:sz w:val="24"/>
          <w:szCs w:val="24"/>
        </w:rPr>
      </w:pPr>
      <w:r w:rsidRPr="00F96F2F">
        <w:rPr>
          <w:spacing w:val="-6"/>
          <w:sz w:val="24"/>
          <w:szCs w:val="24"/>
        </w:rPr>
        <w:lastRenderedPageBreak/>
        <w:t xml:space="preserve">The first Task Force Field Experiences Standards was appointed in 1995 by Peggy </w:t>
      </w:r>
      <w:proofErr w:type="spellStart"/>
      <w:r w:rsidRPr="00F96F2F">
        <w:rPr>
          <w:spacing w:val="-6"/>
          <w:sz w:val="24"/>
          <w:szCs w:val="24"/>
        </w:rPr>
        <w:t>Ishler</w:t>
      </w:r>
      <w:proofErr w:type="spellEnd"/>
      <w:r w:rsidRPr="00F96F2F">
        <w:rPr>
          <w:spacing w:val="-6"/>
          <w:sz w:val="24"/>
          <w:szCs w:val="24"/>
        </w:rPr>
        <w:t xml:space="preserve">, then president-elect of the Association of Teacher Educators. Over three years the group developed categories for standards, and then explored </w:t>
      </w:r>
      <w:r w:rsidRPr="00F96F2F">
        <w:rPr>
          <w:spacing w:val="-5"/>
          <w:sz w:val="24"/>
          <w:szCs w:val="24"/>
        </w:rPr>
        <w:t>the literature and develope</w:t>
      </w:r>
      <w:r>
        <w:rPr>
          <w:spacing w:val="-5"/>
          <w:sz w:val="24"/>
          <w:szCs w:val="24"/>
        </w:rPr>
        <w:t xml:space="preserve">d standards and support for the </w:t>
      </w:r>
      <w:r w:rsidRPr="00F96F2F">
        <w:rPr>
          <w:spacing w:val="-5"/>
          <w:sz w:val="24"/>
          <w:szCs w:val="24"/>
        </w:rPr>
        <w:t xml:space="preserve">standards. One draft of the </w:t>
      </w:r>
      <w:r w:rsidRPr="00F96F2F">
        <w:rPr>
          <w:spacing w:val="-7"/>
          <w:sz w:val="24"/>
          <w:szCs w:val="24"/>
        </w:rPr>
        <w:t xml:space="preserve">standards was presented at an open hearing at the ATE summer conference in Las Vegas. A subsequent draft was sent to organizations (e.g., AACTE and NCATE) and individuals (e.g., </w:t>
      </w:r>
      <w:r w:rsidRPr="00F96F2F">
        <w:rPr>
          <w:spacing w:val="-6"/>
          <w:sz w:val="24"/>
          <w:szCs w:val="24"/>
        </w:rPr>
        <w:t>a random sample of the National Field Directors Forum) for feedback.</w:t>
      </w:r>
      <w:r w:rsidR="00BA2851">
        <w:rPr>
          <w:spacing w:val="-6"/>
          <w:sz w:val="24"/>
          <w:szCs w:val="24"/>
        </w:rPr>
        <w:t xml:space="preserve"> In 1998, t</w:t>
      </w:r>
      <w:r w:rsidRPr="00F96F2F">
        <w:rPr>
          <w:spacing w:val="-6"/>
          <w:sz w:val="24"/>
          <w:szCs w:val="24"/>
        </w:rPr>
        <w:t xml:space="preserve">he </w:t>
      </w:r>
      <w:r w:rsidR="00BA2851">
        <w:rPr>
          <w:spacing w:val="-6"/>
          <w:sz w:val="24"/>
          <w:szCs w:val="24"/>
        </w:rPr>
        <w:t xml:space="preserve">ATE Delegate Assembly approved the </w:t>
      </w:r>
      <w:r w:rsidRPr="00F96F2F">
        <w:rPr>
          <w:spacing w:val="-6"/>
          <w:sz w:val="24"/>
          <w:szCs w:val="24"/>
        </w:rPr>
        <w:t>standards were approved in draft form</w:t>
      </w:r>
      <w:r w:rsidR="00BA2851">
        <w:rPr>
          <w:spacing w:val="-6"/>
          <w:sz w:val="24"/>
          <w:szCs w:val="24"/>
        </w:rPr>
        <w:t>.</w:t>
      </w:r>
      <w:r w:rsidRPr="00F96F2F">
        <w:rPr>
          <w:spacing w:val="-6"/>
          <w:sz w:val="24"/>
          <w:szCs w:val="24"/>
        </w:rPr>
        <w:t xml:space="preserve"> Open hearings were held at the 1998 annual meeting and at the 1998 Minneapolis summer </w:t>
      </w:r>
      <w:r w:rsidRPr="00F96F2F">
        <w:rPr>
          <w:spacing w:val="-5"/>
          <w:sz w:val="24"/>
          <w:szCs w:val="24"/>
        </w:rPr>
        <w:t xml:space="preserve">conference. State ATE presidents were sent the standards and asked to have open hearings at state meetings.   A new draft set of standards was developed based on input from these meetings and from people who responded to the request for feedback. </w:t>
      </w:r>
      <w:r w:rsidR="00BA2851">
        <w:rPr>
          <w:spacing w:val="-5"/>
          <w:sz w:val="24"/>
          <w:szCs w:val="24"/>
        </w:rPr>
        <w:t>In February 1999, t</w:t>
      </w:r>
      <w:r w:rsidRPr="00F96F2F">
        <w:rPr>
          <w:spacing w:val="-5"/>
          <w:sz w:val="24"/>
          <w:szCs w:val="24"/>
        </w:rPr>
        <w:t xml:space="preserve">he </w:t>
      </w:r>
      <w:r w:rsidR="000843FE" w:rsidRPr="00F96F2F">
        <w:rPr>
          <w:spacing w:val="-7"/>
          <w:sz w:val="24"/>
          <w:szCs w:val="24"/>
        </w:rPr>
        <w:t xml:space="preserve">ATE Delegate Assembly </w:t>
      </w:r>
      <w:r w:rsidR="000843FE">
        <w:rPr>
          <w:spacing w:val="-7"/>
          <w:sz w:val="24"/>
          <w:szCs w:val="24"/>
        </w:rPr>
        <w:t xml:space="preserve">approved the </w:t>
      </w:r>
      <w:r w:rsidRPr="00F96F2F">
        <w:rPr>
          <w:spacing w:val="-5"/>
          <w:sz w:val="24"/>
          <w:szCs w:val="24"/>
        </w:rPr>
        <w:t xml:space="preserve">standards </w:t>
      </w:r>
      <w:r w:rsidRPr="00F96F2F">
        <w:rPr>
          <w:spacing w:val="-7"/>
          <w:sz w:val="24"/>
          <w:szCs w:val="24"/>
        </w:rPr>
        <w:t xml:space="preserve">with a few minor </w:t>
      </w:r>
      <w:r w:rsidRPr="00F96F2F">
        <w:rPr>
          <w:spacing w:val="-6"/>
          <w:sz w:val="24"/>
          <w:szCs w:val="24"/>
        </w:rPr>
        <w:t xml:space="preserve">modifications. An open hearing was held after approval regarding impact and </w:t>
      </w:r>
      <w:r w:rsidRPr="00F96F2F">
        <w:rPr>
          <w:spacing w:val="-5"/>
          <w:sz w:val="24"/>
          <w:szCs w:val="24"/>
        </w:rPr>
        <w:t xml:space="preserve">dissemination. Ongoing work of the task force includes dissemination and use of the </w:t>
      </w:r>
      <w:r w:rsidRPr="00F96F2F">
        <w:rPr>
          <w:sz w:val="24"/>
          <w:szCs w:val="24"/>
        </w:rPr>
        <w:t>standards.</w:t>
      </w:r>
    </w:p>
    <w:p w:rsidR="00F96F2F" w:rsidRPr="00F96F2F" w:rsidRDefault="00F96F2F" w:rsidP="00F96F2F">
      <w:pPr>
        <w:shd w:val="clear" w:color="auto" w:fill="FFFFFF"/>
        <w:spacing w:before="368" w:line="276" w:lineRule="auto"/>
        <w:ind w:firstLine="680"/>
        <w:rPr>
          <w:sz w:val="24"/>
          <w:szCs w:val="24"/>
        </w:rPr>
      </w:pPr>
    </w:p>
    <w:p w:rsidR="00BA2851" w:rsidRPr="00BF27D9" w:rsidRDefault="00F96F2F" w:rsidP="00F96F2F">
      <w:pPr>
        <w:spacing w:after="280"/>
        <w:rPr>
          <w:rFonts w:cs="Calibri"/>
          <w:color w:val="000000" w:themeColor="text1"/>
          <w:sz w:val="24"/>
          <w:szCs w:val="24"/>
        </w:rPr>
      </w:pPr>
      <w:r>
        <w:rPr>
          <w:sz w:val="24"/>
          <w:szCs w:val="24"/>
        </w:rPr>
        <w:tab/>
      </w:r>
      <w:r w:rsidR="00BA2851" w:rsidRPr="00BF27D9">
        <w:rPr>
          <w:color w:val="000000" w:themeColor="text1"/>
          <w:sz w:val="24"/>
          <w:szCs w:val="24"/>
        </w:rPr>
        <w:t>Former ATE President Ann Shelly appointed a</w:t>
      </w:r>
      <w:r w:rsidRPr="00BF27D9">
        <w:rPr>
          <w:color w:val="000000" w:themeColor="text1"/>
          <w:sz w:val="24"/>
          <w:szCs w:val="24"/>
        </w:rPr>
        <w:t xml:space="preserve"> second Task Force on Field </w:t>
      </w:r>
      <w:r w:rsidR="00BA2851" w:rsidRPr="00BF27D9">
        <w:rPr>
          <w:color w:val="000000" w:themeColor="text1"/>
          <w:sz w:val="24"/>
          <w:szCs w:val="24"/>
        </w:rPr>
        <w:t xml:space="preserve">Experience </w:t>
      </w:r>
      <w:r w:rsidRPr="00BF27D9">
        <w:rPr>
          <w:color w:val="000000" w:themeColor="text1"/>
          <w:sz w:val="24"/>
          <w:szCs w:val="24"/>
        </w:rPr>
        <w:t xml:space="preserve">Standards in 2012.  </w:t>
      </w:r>
      <w:r w:rsidRPr="00BF27D9">
        <w:rPr>
          <w:rFonts w:cs="Calibri"/>
          <w:color w:val="000000" w:themeColor="text1"/>
          <w:sz w:val="24"/>
          <w:szCs w:val="24"/>
        </w:rPr>
        <w:t>She charged the Task Force on Field Experience Standards for ATE to review and propose revisions for the current  “Standards for Field Experiences</w:t>
      </w:r>
      <w:r w:rsidR="00BA2851" w:rsidRPr="00BF27D9">
        <w:rPr>
          <w:rFonts w:cs="Calibri"/>
          <w:color w:val="000000" w:themeColor="text1"/>
          <w:sz w:val="24"/>
          <w:szCs w:val="24"/>
        </w:rPr>
        <w:t xml:space="preserve"> in Teacher Education” approved</w:t>
      </w:r>
      <w:r w:rsidRPr="00BF27D9">
        <w:rPr>
          <w:rFonts w:cs="Calibri"/>
          <w:color w:val="000000" w:themeColor="text1"/>
          <w:sz w:val="24"/>
          <w:szCs w:val="24"/>
        </w:rPr>
        <w:t xml:space="preserve"> in 1999.  This taskforce has worked to complete this charge over the last three years</w:t>
      </w:r>
      <w:r w:rsidR="00BA2851" w:rsidRPr="00BF27D9">
        <w:rPr>
          <w:rFonts w:cs="Calibri"/>
          <w:color w:val="000000" w:themeColor="text1"/>
          <w:sz w:val="24"/>
          <w:szCs w:val="24"/>
        </w:rPr>
        <w:t>.</w:t>
      </w:r>
    </w:p>
    <w:p w:rsidR="000843FE" w:rsidRDefault="00BA2851" w:rsidP="000843FE">
      <w:pPr>
        <w:shd w:val="clear" w:color="auto" w:fill="FFFFFF"/>
        <w:spacing w:before="380" w:line="276" w:lineRule="auto"/>
        <w:jc w:val="center"/>
        <w:rPr>
          <w:sz w:val="32"/>
          <w:szCs w:val="32"/>
        </w:rPr>
      </w:pPr>
      <w:r w:rsidRPr="000843FE">
        <w:rPr>
          <w:b/>
          <w:bCs/>
          <w:spacing w:val="-10"/>
          <w:sz w:val="32"/>
          <w:szCs w:val="32"/>
        </w:rPr>
        <w:t>Standards for Field Experiences in Teacher Education</w:t>
      </w:r>
    </w:p>
    <w:p w:rsidR="00BA2851" w:rsidRPr="000843FE" w:rsidRDefault="000843FE" w:rsidP="000843FE">
      <w:pPr>
        <w:shd w:val="clear" w:color="auto" w:fill="FFFFFF"/>
        <w:spacing w:before="380" w:line="276" w:lineRule="auto"/>
        <w:rPr>
          <w:b/>
          <w:sz w:val="28"/>
          <w:szCs w:val="32"/>
        </w:rPr>
      </w:pPr>
      <w:r w:rsidRPr="000843FE">
        <w:rPr>
          <w:b/>
          <w:sz w:val="28"/>
          <w:szCs w:val="32"/>
        </w:rPr>
        <w:t>Standard 1.</w:t>
      </w:r>
      <w:r w:rsidRPr="000843FE">
        <w:rPr>
          <w:b/>
          <w:sz w:val="28"/>
          <w:szCs w:val="32"/>
        </w:rPr>
        <w:tab/>
      </w:r>
      <w:r w:rsidR="00BA2851" w:rsidRPr="000843FE">
        <w:rPr>
          <w:b/>
          <w:spacing w:val="-5"/>
          <w:sz w:val="28"/>
          <w:szCs w:val="28"/>
        </w:rPr>
        <w:t xml:space="preserve">Field experiences occur in sites characterized by school/campus collaboration where there is a commitment to simultaneous review and reform of the pre-K-12 and teacher education for the purpose </w:t>
      </w:r>
      <w:r w:rsidR="00BA2851" w:rsidRPr="000843FE">
        <w:rPr>
          <w:b/>
          <w:spacing w:val="-3"/>
          <w:sz w:val="28"/>
          <w:szCs w:val="28"/>
        </w:rPr>
        <w:t>of better serving students in the schools.</w:t>
      </w:r>
    </w:p>
    <w:p w:rsidR="00BA2851" w:rsidRPr="000843FE" w:rsidRDefault="00BA2851" w:rsidP="00BA2851">
      <w:pPr>
        <w:shd w:val="clear" w:color="auto" w:fill="FFFFFF"/>
        <w:spacing w:before="400" w:line="276" w:lineRule="auto"/>
        <w:ind w:left="720"/>
      </w:pPr>
      <w:r w:rsidRPr="000843FE">
        <w:rPr>
          <w:b/>
          <w:bCs/>
          <w:spacing w:val="-6"/>
          <w:sz w:val="24"/>
          <w:szCs w:val="24"/>
        </w:rPr>
        <w:t>Indicator:</w:t>
      </w:r>
    </w:p>
    <w:p w:rsidR="000843FE" w:rsidRPr="000843FE" w:rsidRDefault="00BA2851" w:rsidP="000843FE">
      <w:pPr>
        <w:numPr>
          <w:ilvl w:val="0"/>
          <w:numId w:val="2"/>
        </w:numPr>
        <w:shd w:val="clear" w:color="auto" w:fill="FFFFFF"/>
        <w:spacing w:before="380" w:line="276" w:lineRule="auto"/>
      </w:pPr>
      <w:r w:rsidRPr="000843FE">
        <w:rPr>
          <w:sz w:val="24"/>
          <w:szCs w:val="24"/>
        </w:rPr>
        <w:t xml:space="preserve">The goals and mission of the teacher education program </w:t>
      </w:r>
      <w:r w:rsidRPr="000843FE">
        <w:rPr>
          <w:spacing w:val="-6"/>
          <w:sz w:val="24"/>
          <w:szCs w:val="24"/>
        </w:rPr>
        <w:t xml:space="preserve">and the goals and processes of the field experiences are </w:t>
      </w:r>
      <w:r w:rsidRPr="000843FE">
        <w:rPr>
          <w:spacing w:val="-7"/>
          <w:sz w:val="24"/>
          <w:szCs w:val="24"/>
        </w:rPr>
        <w:t>developed and agreed upon collaboratively by campus based and school based teacher educators and administrators.</w:t>
      </w:r>
    </w:p>
    <w:p w:rsidR="000843FE" w:rsidRDefault="000843FE" w:rsidP="000843FE">
      <w:pPr>
        <w:shd w:val="clear" w:color="auto" w:fill="FFFFFF"/>
        <w:spacing w:before="380" w:line="276" w:lineRule="auto"/>
        <w:rPr>
          <w:spacing w:val="-7"/>
          <w:sz w:val="24"/>
          <w:szCs w:val="24"/>
        </w:rPr>
      </w:pPr>
    </w:p>
    <w:p w:rsidR="000843FE" w:rsidRDefault="000843FE" w:rsidP="000843FE">
      <w:pPr>
        <w:shd w:val="clear" w:color="auto" w:fill="FFFFFF"/>
        <w:spacing w:before="380" w:line="276" w:lineRule="auto"/>
      </w:pPr>
    </w:p>
    <w:p w:rsidR="00BA2851" w:rsidRPr="000843FE" w:rsidRDefault="000843FE" w:rsidP="000843FE">
      <w:pPr>
        <w:shd w:val="clear" w:color="auto" w:fill="FFFFFF"/>
        <w:spacing w:before="380" w:line="276" w:lineRule="auto"/>
        <w:ind w:hanging="1440"/>
      </w:pPr>
      <w:r>
        <w:rPr>
          <w:b/>
          <w:sz w:val="28"/>
        </w:rPr>
        <w:lastRenderedPageBreak/>
        <w:tab/>
      </w:r>
      <w:r w:rsidRPr="000843FE">
        <w:rPr>
          <w:b/>
          <w:sz w:val="28"/>
        </w:rPr>
        <w:t>Standard 2.</w:t>
      </w:r>
      <w:r>
        <w:t xml:space="preserve">  </w:t>
      </w:r>
      <w:r w:rsidR="00BA2851" w:rsidRPr="000843FE">
        <w:rPr>
          <w:b/>
          <w:spacing w:val="-5"/>
          <w:sz w:val="28"/>
          <w:szCs w:val="28"/>
        </w:rPr>
        <w:t xml:space="preserve">Field experiences are assessed using a model that addresses realistic </w:t>
      </w:r>
      <w:r w:rsidR="00BA2851" w:rsidRPr="000843FE">
        <w:rPr>
          <w:b/>
          <w:spacing w:val="-4"/>
          <w:sz w:val="28"/>
          <w:szCs w:val="28"/>
        </w:rPr>
        <w:t xml:space="preserve">goals and objectives and promotes high expectations. Assessment is ongoing and used for program improvement. The model includes </w:t>
      </w:r>
      <w:r w:rsidR="00BA2851" w:rsidRPr="000843FE">
        <w:rPr>
          <w:b/>
          <w:sz w:val="28"/>
          <w:szCs w:val="28"/>
        </w:rPr>
        <w:t>input from those involved in field experiences regarding areas such</w:t>
      </w:r>
      <w:r w:rsidR="00BA2851" w:rsidRPr="000843FE">
        <w:rPr>
          <w:rFonts w:asciiTheme="majorHAnsi" w:hAnsiTheme="majorHAnsi"/>
          <w:b/>
          <w:sz w:val="28"/>
          <w:szCs w:val="28"/>
        </w:rPr>
        <w:t xml:space="preserve"> as:</w:t>
      </w:r>
      <w:r>
        <w:t xml:space="preserve">  </w:t>
      </w:r>
      <w:r w:rsidR="00BA2851" w:rsidRPr="000843FE">
        <w:rPr>
          <w:spacing w:val="-9"/>
          <w:sz w:val="24"/>
          <w:szCs w:val="24"/>
        </w:rPr>
        <w:t>Context/Setting</w:t>
      </w:r>
      <w:r>
        <w:rPr>
          <w:spacing w:val="-9"/>
          <w:sz w:val="24"/>
          <w:szCs w:val="24"/>
        </w:rPr>
        <w:t>,</w:t>
      </w:r>
      <w:r>
        <w:t xml:space="preserve"> </w:t>
      </w:r>
      <w:r w:rsidR="00BA2851" w:rsidRPr="000843FE">
        <w:rPr>
          <w:spacing w:val="-8"/>
          <w:sz w:val="24"/>
          <w:szCs w:val="24"/>
        </w:rPr>
        <w:t>Placement Process</w:t>
      </w:r>
      <w:r>
        <w:rPr>
          <w:spacing w:val="-8"/>
          <w:sz w:val="24"/>
          <w:szCs w:val="24"/>
        </w:rPr>
        <w:t>,</w:t>
      </w:r>
      <w:r>
        <w:t xml:space="preserve"> </w:t>
      </w:r>
      <w:r w:rsidR="00BA2851" w:rsidRPr="000843FE">
        <w:rPr>
          <w:spacing w:val="-8"/>
          <w:sz w:val="24"/>
          <w:szCs w:val="24"/>
        </w:rPr>
        <w:t>Collaborative Relationships/Fostering Professionalism</w:t>
      </w:r>
      <w:r>
        <w:rPr>
          <w:spacing w:val="-8"/>
          <w:sz w:val="24"/>
          <w:szCs w:val="24"/>
        </w:rPr>
        <w:t>,</w:t>
      </w:r>
      <w:r>
        <w:t xml:space="preserve"> </w:t>
      </w:r>
      <w:r w:rsidR="00BA2851" w:rsidRPr="000843FE">
        <w:rPr>
          <w:spacing w:val="-7"/>
          <w:sz w:val="24"/>
          <w:szCs w:val="24"/>
        </w:rPr>
        <w:t>Supervisory Roles</w:t>
      </w:r>
      <w:r>
        <w:rPr>
          <w:spacing w:val="-7"/>
          <w:sz w:val="24"/>
          <w:szCs w:val="24"/>
        </w:rPr>
        <w:t>,</w:t>
      </w:r>
      <w:r>
        <w:t xml:space="preserve"> </w:t>
      </w:r>
      <w:r w:rsidR="00BA2851" w:rsidRPr="000843FE">
        <w:rPr>
          <w:spacing w:val="-7"/>
          <w:sz w:val="24"/>
          <w:szCs w:val="24"/>
        </w:rPr>
        <w:t>Program Goals</w:t>
      </w:r>
      <w:r>
        <w:rPr>
          <w:spacing w:val="-7"/>
          <w:sz w:val="24"/>
          <w:szCs w:val="24"/>
        </w:rPr>
        <w:t>,</w:t>
      </w:r>
      <w:r>
        <w:t xml:space="preserve"> </w:t>
      </w:r>
      <w:r w:rsidR="00BA2851" w:rsidRPr="000843FE">
        <w:rPr>
          <w:spacing w:val="-7"/>
          <w:sz w:val="24"/>
          <w:szCs w:val="24"/>
        </w:rPr>
        <w:t>Outcomes for Teacher Candidates</w:t>
      </w:r>
      <w:r>
        <w:rPr>
          <w:spacing w:val="-7"/>
          <w:sz w:val="24"/>
          <w:szCs w:val="24"/>
        </w:rPr>
        <w:t>,</w:t>
      </w:r>
      <w:r>
        <w:t xml:space="preserve"> </w:t>
      </w:r>
      <w:r w:rsidR="00BA2851" w:rsidRPr="000843FE">
        <w:rPr>
          <w:spacing w:val="-7"/>
          <w:sz w:val="24"/>
          <w:szCs w:val="24"/>
        </w:rPr>
        <w:t>Benefits to PK-12 Students</w:t>
      </w:r>
      <w:r>
        <w:rPr>
          <w:spacing w:val="-7"/>
          <w:sz w:val="24"/>
          <w:szCs w:val="24"/>
        </w:rPr>
        <w:t>,</w:t>
      </w:r>
      <w:r>
        <w:t xml:space="preserve"> </w:t>
      </w:r>
      <w:r w:rsidR="00BA2851" w:rsidRPr="000843FE">
        <w:rPr>
          <w:spacing w:val="-7"/>
          <w:sz w:val="24"/>
          <w:szCs w:val="24"/>
        </w:rPr>
        <w:t>Resources</w:t>
      </w:r>
      <w:r>
        <w:rPr>
          <w:spacing w:val="-7"/>
          <w:sz w:val="24"/>
          <w:szCs w:val="24"/>
        </w:rPr>
        <w:t>,</w:t>
      </w:r>
      <w:r>
        <w:t xml:space="preserve"> </w:t>
      </w:r>
      <w:r w:rsidR="00BA2851" w:rsidRPr="000843FE">
        <w:rPr>
          <w:spacing w:val="-7"/>
          <w:sz w:val="24"/>
          <w:szCs w:val="24"/>
        </w:rPr>
        <w:t>Rewards and Accountability</w:t>
      </w:r>
      <w:r>
        <w:rPr>
          <w:spacing w:val="-7"/>
          <w:sz w:val="24"/>
          <w:szCs w:val="24"/>
        </w:rPr>
        <w:t>, and</w:t>
      </w:r>
      <w:r>
        <w:t xml:space="preserve"> </w:t>
      </w:r>
      <w:r w:rsidR="00BA2851" w:rsidRPr="000843FE">
        <w:rPr>
          <w:spacing w:val="-7"/>
          <w:sz w:val="24"/>
          <w:szCs w:val="24"/>
        </w:rPr>
        <w:t>Compliance with State and Local Policies/Practices</w:t>
      </w:r>
    </w:p>
    <w:p w:rsidR="00BA2851" w:rsidRPr="000843FE" w:rsidRDefault="00BA2851" w:rsidP="00BA2851">
      <w:pPr>
        <w:shd w:val="clear" w:color="auto" w:fill="FFFFFF"/>
        <w:spacing w:before="428" w:line="276" w:lineRule="auto"/>
        <w:ind w:firstLine="720"/>
      </w:pPr>
      <w:r w:rsidRPr="000843FE">
        <w:rPr>
          <w:b/>
          <w:bCs/>
          <w:spacing w:val="-6"/>
          <w:sz w:val="24"/>
          <w:szCs w:val="24"/>
        </w:rPr>
        <w:t>Indicators:</w:t>
      </w:r>
    </w:p>
    <w:p w:rsidR="00BA2851" w:rsidRPr="000843FE" w:rsidRDefault="00BA2851" w:rsidP="00BA2851">
      <w:pPr>
        <w:numPr>
          <w:ilvl w:val="0"/>
          <w:numId w:val="2"/>
        </w:numPr>
        <w:shd w:val="clear" w:color="auto" w:fill="FFFFFF"/>
        <w:tabs>
          <w:tab w:val="left" w:pos="1388"/>
        </w:tabs>
        <w:spacing w:before="32" w:line="276" w:lineRule="auto"/>
        <w:rPr>
          <w:b/>
          <w:bCs/>
          <w:sz w:val="24"/>
          <w:szCs w:val="24"/>
        </w:rPr>
      </w:pPr>
      <w:r w:rsidRPr="000843FE">
        <w:rPr>
          <w:spacing w:val="-7"/>
          <w:sz w:val="24"/>
          <w:szCs w:val="24"/>
        </w:rPr>
        <w:t>Campus and school-based teacher educators work together in developing the field experiences program.</w:t>
      </w:r>
    </w:p>
    <w:p w:rsidR="00BA2851" w:rsidRPr="000843FE" w:rsidRDefault="00BA2851" w:rsidP="00BA2851">
      <w:pPr>
        <w:numPr>
          <w:ilvl w:val="0"/>
          <w:numId w:val="2"/>
        </w:numPr>
        <w:shd w:val="clear" w:color="auto" w:fill="FFFFFF"/>
        <w:tabs>
          <w:tab w:val="left" w:pos="1388"/>
        </w:tabs>
        <w:spacing w:before="244" w:line="276" w:lineRule="auto"/>
        <w:rPr>
          <w:sz w:val="24"/>
          <w:szCs w:val="24"/>
        </w:rPr>
      </w:pPr>
      <w:r w:rsidRPr="000843FE">
        <w:rPr>
          <w:spacing w:val="-7"/>
          <w:sz w:val="24"/>
          <w:szCs w:val="24"/>
        </w:rPr>
        <w:t xml:space="preserve">Collaboration takes place among school and campus </w:t>
      </w:r>
      <w:r w:rsidRPr="000843FE">
        <w:rPr>
          <w:spacing w:val="-8"/>
          <w:sz w:val="24"/>
          <w:szCs w:val="24"/>
        </w:rPr>
        <w:t>administrators, teacher education faculty, and teachers.</w:t>
      </w:r>
    </w:p>
    <w:p w:rsidR="00BA2851" w:rsidRPr="000843FE" w:rsidRDefault="00BA2851" w:rsidP="00BA2851">
      <w:pPr>
        <w:numPr>
          <w:ilvl w:val="0"/>
          <w:numId w:val="2"/>
        </w:numPr>
        <w:shd w:val="clear" w:color="auto" w:fill="FFFFFF"/>
        <w:tabs>
          <w:tab w:val="left" w:pos="1388"/>
        </w:tabs>
        <w:spacing w:before="248" w:line="276" w:lineRule="auto"/>
        <w:rPr>
          <w:sz w:val="24"/>
          <w:szCs w:val="24"/>
        </w:rPr>
      </w:pPr>
      <w:r w:rsidRPr="000843FE">
        <w:rPr>
          <w:spacing w:val="-7"/>
          <w:sz w:val="24"/>
          <w:szCs w:val="24"/>
        </w:rPr>
        <w:t xml:space="preserve">The field experiences program is based on knowledge from </w:t>
      </w:r>
      <w:r w:rsidRPr="000843FE">
        <w:rPr>
          <w:sz w:val="24"/>
          <w:szCs w:val="24"/>
        </w:rPr>
        <w:t>research, theory and practice.</w:t>
      </w:r>
    </w:p>
    <w:p w:rsidR="00BA2851" w:rsidRPr="000843FE" w:rsidRDefault="00BA2851" w:rsidP="00BA2851">
      <w:pPr>
        <w:numPr>
          <w:ilvl w:val="0"/>
          <w:numId w:val="2"/>
        </w:numPr>
        <w:shd w:val="clear" w:color="auto" w:fill="FFFFFF"/>
        <w:tabs>
          <w:tab w:val="left" w:pos="1388"/>
        </w:tabs>
        <w:spacing w:before="260" w:line="276" w:lineRule="auto"/>
        <w:rPr>
          <w:sz w:val="24"/>
          <w:szCs w:val="24"/>
        </w:rPr>
      </w:pPr>
      <w:r w:rsidRPr="000843FE">
        <w:rPr>
          <w:spacing w:val="-7"/>
          <w:sz w:val="24"/>
          <w:szCs w:val="24"/>
        </w:rPr>
        <w:t xml:space="preserve">Decisions concerning the field experiences program are </w:t>
      </w:r>
      <w:r w:rsidRPr="000843FE">
        <w:rPr>
          <w:sz w:val="24"/>
          <w:szCs w:val="24"/>
        </w:rPr>
        <w:t>made collaboratively.</w:t>
      </w:r>
    </w:p>
    <w:p w:rsidR="00BA2851" w:rsidRPr="000843FE" w:rsidRDefault="00BA2851" w:rsidP="00BA2851">
      <w:pPr>
        <w:numPr>
          <w:ilvl w:val="0"/>
          <w:numId w:val="2"/>
        </w:numPr>
        <w:shd w:val="clear" w:color="auto" w:fill="FFFFFF"/>
        <w:tabs>
          <w:tab w:val="left" w:pos="1388"/>
        </w:tabs>
        <w:spacing w:before="256" w:line="276" w:lineRule="auto"/>
        <w:rPr>
          <w:sz w:val="24"/>
          <w:szCs w:val="24"/>
        </w:rPr>
      </w:pPr>
      <w:r w:rsidRPr="000843FE">
        <w:rPr>
          <w:spacing w:val="-7"/>
          <w:sz w:val="24"/>
          <w:szCs w:val="24"/>
        </w:rPr>
        <w:t xml:space="preserve">Roles and functions of all parties in the field experiences </w:t>
      </w:r>
      <w:r w:rsidRPr="000843FE">
        <w:rPr>
          <w:sz w:val="24"/>
          <w:szCs w:val="24"/>
        </w:rPr>
        <w:t>are clear.</w:t>
      </w:r>
    </w:p>
    <w:p w:rsidR="00BA2851" w:rsidRPr="000843FE" w:rsidRDefault="00BA2851" w:rsidP="00BA2851">
      <w:pPr>
        <w:numPr>
          <w:ilvl w:val="0"/>
          <w:numId w:val="2"/>
        </w:numPr>
        <w:shd w:val="clear" w:color="auto" w:fill="FFFFFF"/>
        <w:tabs>
          <w:tab w:val="left" w:pos="1388"/>
        </w:tabs>
        <w:spacing w:before="248" w:line="276" w:lineRule="auto"/>
        <w:rPr>
          <w:sz w:val="24"/>
          <w:szCs w:val="24"/>
        </w:rPr>
      </w:pPr>
      <w:r w:rsidRPr="000843FE">
        <w:rPr>
          <w:spacing w:val="-7"/>
          <w:sz w:val="24"/>
          <w:szCs w:val="24"/>
        </w:rPr>
        <w:t xml:space="preserve">Field experiences are designed collaboratively to enhance the </w:t>
      </w:r>
      <w:r w:rsidRPr="000843FE">
        <w:rPr>
          <w:spacing w:val="-6"/>
          <w:sz w:val="24"/>
          <w:szCs w:val="24"/>
        </w:rPr>
        <w:t xml:space="preserve">education of P-12 students, and benefits to the students are </w:t>
      </w:r>
      <w:r w:rsidRPr="000843FE">
        <w:rPr>
          <w:spacing w:val="-7"/>
          <w:sz w:val="24"/>
          <w:szCs w:val="24"/>
        </w:rPr>
        <w:t>made clear to all stakeholders in the process, including parents.</w:t>
      </w:r>
    </w:p>
    <w:p w:rsidR="00BA2851" w:rsidRPr="000843FE" w:rsidRDefault="00BA2851" w:rsidP="00BA2851">
      <w:pPr>
        <w:numPr>
          <w:ilvl w:val="0"/>
          <w:numId w:val="2"/>
        </w:numPr>
        <w:shd w:val="clear" w:color="auto" w:fill="FFFFFF"/>
        <w:tabs>
          <w:tab w:val="left" w:pos="1388"/>
        </w:tabs>
        <w:spacing w:before="252" w:line="276" w:lineRule="auto"/>
        <w:rPr>
          <w:sz w:val="24"/>
          <w:szCs w:val="24"/>
        </w:rPr>
      </w:pPr>
      <w:r w:rsidRPr="000843FE">
        <w:rPr>
          <w:spacing w:val="-7"/>
          <w:sz w:val="24"/>
          <w:szCs w:val="24"/>
        </w:rPr>
        <w:t xml:space="preserve">Both campus and school-based teacher educators feel ownership of the field experiences program and work on </w:t>
      </w:r>
      <w:r w:rsidRPr="000843FE">
        <w:rPr>
          <w:sz w:val="24"/>
          <w:szCs w:val="24"/>
        </w:rPr>
        <w:t>issues and problems together.</w:t>
      </w:r>
    </w:p>
    <w:p w:rsidR="00BA2851" w:rsidRPr="000843FE" w:rsidRDefault="00BA2851" w:rsidP="00BA2851">
      <w:pPr>
        <w:numPr>
          <w:ilvl w:val="0"/>
          <w:numId w:val="2"/>
        </w:numPr>
        <w:shd w:val="clear" w:color="auto" w:fill="FFFFFF"/>
        <w:tabs>
          <w:tab w:val="left" w:pos="1388"/>
        </w:tabs>
        <w:spacing w:before="252" w:line="276" w:lineRule="auto"/>
        <w:rPr>
          <w:sz w:val="24"/>
          <w:szCs w:val="24"/>
        </w:rPr>
      </w:pPr>
      <w:r w:rsidRPr="000843FE">
        <w:rPr>
          <w:spacing w:val="-8"/>
          <w:sz w:val="24"/>
          <w:szCs w:val="24"/>
        </w:rPr>
        <w:t xml:space="preserve">Procedures for communication are well articulated, ongoing </w:t>
      </w:r>
      <w:r w:rsidRPr="000843FE">
        <w:rPr>
          <w:sz w:val="24"/>
          <w:szCs w:val="24"/>
        </w:rPr>
        <w:t>and consistent.</w:t>
      </w:r>
    </w:p>
    <w:p w:rsidR="00BA2851" w:rsidRPr="000843FE" w:rsidRDefault="00BA2851" w:rsidP="00BA2851">
      <w:pPr>
        <w:numPr>
          <w:ilvl w:val="0"/>
          <w:numId w:val="2"/>
        </w:numPr>
        <w:shd w:val="clear" w:color="auto" w:fill="FFFFFF"/>
        <w:tabs>
          <w:tab w:val="left" w:pos="1388"/>
        </w:tabs>
        <w:spacing w:before="256" w:line="276" w:lineRule="auto"/>
        <w:rPr>
          <w:sz w:val="24"/>
          <w:szCs w:val="24"/>
        </w:rPr>
      </w:pPr>
      <w:r w:rsidRPr="000843FE">
        <w:rPr>
          <w:spacing w:val="-8"/>
          <w:sz w:val="24"/>
          <w:szCs w:val="24"/>
        </w:rPr>
        <w:t xml:space="preserve">Campus-based teacher educators collaboratively develop and </w:t>
      </w:r>
      <w:r w:rsidRPr="000843FE">
        <w:rPr>
          <w:sz w:val="24"/>
          <w:szCs w:val="24"/>
        </w:rPr>
        <w:t>review program evaluations.</w:t>
      </w:r>
    </w:p>
    <w:p w:rsidR="00BA2851" w:rsidRPr="000843FE" w:rsidRDefault="00BA2851" w:rsidP="00BA2851">
      <w:pPr>
        <w:numPr>
          <w:ilvl w:val="0"/>
          <w:numId w:val="2"/>
        </w:numPr>
        <w:shd w:val="clear" w:color="auto" w:fill="FFFFFF"/>
        <w:tabs>
          <w:tab w:val="left" w:pos="1388"/>
        </w:tabs>
        <w:spacing w:before="252" w:line="276" w:lineRule="auto"/>
        <w:rPr>
          <w:sz w:val="24"/>
          <w:szCs w:val="24"/>
        </w:rPr>
      </w:pPr>
      <w:r w:rsidRPr="000843FE">
        <w:rPr>
          <w:spacing w:val="-8"/>
          <w:sz w:val="24"/>
          <w:szCs w:val="24"/>
        </w:rPr>
        <w:t xml:space="preserve">Regular communication occurs frequently among constituent </w:t>
      </w:r>
      <w:r w:rsidRPr="000843FE">
        <w:rPr>
          <w:sz w:val="24"/>
          <w:szCs w:val="24"/>
        </w:rPr>
        <w:t>groups.</w:t>
      </w:r>
    </w:p>
    <w:p w:rsidR="00BA2851" w:rsidRPr="000843FE" w:rsidRDefault="00BA2851" w:rsidP="00BA2851">
      <w:pPr>
        <w:numPr>
          <w:ilvl w:val="0"/>
          <w:numId w:val="2"/>
        </w:numPr>
        <w:shd w:val="clear" w:color="auto" w:fill="FFFFFF"/>
        <w:tabs>
          <w:tab w:val="left" w:pos="1388"/>
        </w:tabs>
        <w:spacing w:before="252" w:line="276" w:lineRule="auto"/>
        <w:rPr>
          <w:sz w:val="24"/>
          <w:szCs w:val="24"/>
        </w:rPr>
      </w:pPr>
      <w:r w:rsidRPr="000843FE">
        <w:rPr>
          <w:spacing w:val="-5"/>
          <w:sz w:val="24"/>
          <w:szCs w:val="24"/>
        </w:rPr>
        <w:t xml:space="preserve">The program has a procedure for identifying </w:t>
      </w:r>
      <w:proofErr w:type="gramStart"/>
      <w:r w:rsidRPr="000843FE">
        <w:rPr>
          <w:spacing w:val="-5"/>
          <w:sz w:val="24"/>
          <w:szCs w:val="24"/>
        </w:rPr>
        <w:t xml:space="preserve">problems </w:t>
      </w:r>
      <w:r w:rsidRPr="000843FE">
        <w:rPr>
          <w:spacing w:val="-8"/>
          <w:sz w:val="24"/>
          <w:szCs w:val="24"/>
        </w:rPr>
        <w:t>which</w:t>
      </w:r>
      <w:proofErr w:type="gramEnd"/>
      <w:r w:rsidRPr="000843FE">
        <w:rPr>
          <w:spacing w:val="-8"/>
          <w:sz w:val="24"/>
          <w:szCs w:val="24"/>
        </w:rPr>
        <w:t xml:space="preserve"> involves campus and school-based teacher educators </w:t>
      </w:r>
      <w:r w:rsidRPr="000843FE">
        <w:rPr>
          <w:sz w:val="24"/>
          <w:szCs w:val="24"/>
        </w:rPr>
        <w:t>in addressing the problems.</w:t>
      </w:r>
    </w:p>
    <w:p w:rsidR="00BA2851" w:rsidRPr="000843FE" w:rsidRDefault="00BA2851" w:rsidP="00BA2851">
      <w:pPr>
        <w:numPr>
          <w:ilvl w:val="0"/>
          <w:numId w:val="2"/>
        </w:numPr>
        <w:shd w:val="clear" w:color="auto" w:fill="FFFFFF"/>
        <w:tabs>
          <w:tab w:val="left" w:pos="30"/>
        </w:tabs>
        <w:spacing w:before="228" w:line="276" w:lineRule="auto"/>
        <w:rPr>
          <w:sz w:val="24"/>
          <w:szCs w:val="24"/>
        </w:rPr>
      </w:pPr>
      <w:r w:rsidRPr="000843FE">
        <w:rPr>
          <w:spacing w:val="-8"/>
          <w:sz w:val="24"/>
          <w:szCs w:val="24"/>
        </w:rPr>
        <w:t xml:space="preserve">The program conducts collaborative research and applies it </w:t>
      </w:r>
      <w:r w:rsidRPr="000843FE">
        <w:rPr>
          <w:sz w:val="24"/>
          <w:szCs w:val="24"/>
        </w:rPr>
        <w:t>to program improvement.</w:t>
      </w:r>
    </w:p>
    <w:p w:rsidR="00BA2851" w:rsidRPr="000843FE" w:rsidRDefault="00BA2851" w:rsidP="00BA2851">
      <w:pPr>
        <w:shd w:val="clear" w:color="auto" w:fill="FFFFFF"/>
        <w:spacing w:line="276" w:lineRule="auto"/>
        <w:rPr>
          <w:b/>
          <w:bCs/>
          <w:spacing w:val="-7"/>
          <w:sz w:val="24"/>
          <w:szCs w:val="24"/>
        </w:rPr>
      </w:pPr>
    </w:p>
    <w:p w:rsidR="00BA2851" w:rsidRPr="000843FE" w:rsidRDefault="00BA2851" w:rsidP="00BA2851">
      <w:pPr>
        <w:shd w:val="clear" w:color="auto" w:fill="FFFFFF"/>
        <w:spacing w:line="276" w:lineRule="auto"/>
        <w:ind w:firstLine="720"/>
      </w:pPr>
      <w:r w:rsidRPr="000843FE">
        <w:rPr>
          <w:b/>
          <w:bCs/>
          <w:spacing w:val="-7"/>
          <w:sz w:val="24"/>
          <w:szCs w:val="24"/>
        </w:rPr>
        <w:lastRenderedPageBreak/>
        <w:t>Program Outcomes:</w:t>
      </w:r>
    </w:p>
    <w:p w:rsidR="00BA2851" w:rsidRPr="000843FE" w:rsidRDefault="00BA2851" w:rsidP="00BA2851">
      <w:pPr>
        <w:numPr>
          <w:ilvl w:val="0"/>
          <w:numId w:val="3"/>
        </w:numPr>
        <w:shd w:val="clear" w:color="auto" w:fill="FFFFFF"/>
        <w:tabs>
          <w:tab w:val="left" w:pos="2160"/>
        </w:tabs>
        <w:spacing w:before="312" w:line="276" w:lineRule="auto"/>
        <w:ind w:left="2160"/>
        <w:rPr>
          <w:b/>
          <w:bCs/>
          <w:sz w:val="24"/>
          <w:szCs w:val="24"/>
        </w:rPr>
      </w:pPr>
      <w:r w:rsidRPr="000843FE">
        <w:rPr>
          <w:spacing w:val="-6"/>
          <w:sz w:val="24"/>
          <w:szCs w:val="24"/>
        </w:rPr>
        <w:t>Program assessment consistently informs practice.</w:t>
      </w:r>
    </w:p>
    <w:p w:rsidR="00BA2851" w:rsidRPr="000843FE" w:rsidRDefault="00BA2851" w:rsidP="00BA2851">
      <w:pPr>
        <w:numPr>
          <w:ilvl w:val="0"/>
          <w:numId w:val="3"/>
        </w:numPr>
        <w:shd w:val="clear" w:color="auto" w:fill="FFFFFF"/>
        <w:tabs>
          <w:tab w:val="left" w:pos="2160"/>
        </w:tabs>
        <w:spacing w:before="264" w:line="276" w:lineRule="auto"/>
        <w:ind w:left="2160"/>
        <w:rPr>
          <w:sz w:val="24"/>
          <w:szCs w:val="24"/>
        </w:rPr>
      </w:pPr>
      <w:r w:rsidRPr="000843FE">
        <w:rPr>
          <w:spacing w:val="-8"/>
          <w:sz w:val="24"/>
          <w:szCs w:val="24"/>
        </w:rPr>
        <w:t xml:space="preserve">Field experiences programs reflect the best knowledge from </w:t>
      </w:r>
      <w:r w:rsidRPr="000843FE">
        <w:rPr>
          <w:sz w:val="24"/>
          <w:szCs w:val="24"/>
        </w:rPr>
        <w:t>research, theory, and practice.</w:t>
      </w:r>
    </w:p>
    <w:p w:rsidR="000843FE" w:rsidRDefault="00BA2851" w:rsidP="000843FE">
      <w:pPr>
        <w:numPr>
          <w:ilvl w:val="0"/>
          <w:numId w:val="3"/>
        </w:numPr>
        <w:shd w:val="clear" w:color="auto" w:fill="FFFFFF"/>
        <w:tabs>
          <w:tab w:val="left" w:pos="2160"/>
        </w:tabs>
        <w:spacing w:before="236" w:line="276" w:lineRule="auto"/>
        <w:ind w:left="2160"/>
        <w:rPr>
          <w:sz w:val="24"/>
          <w:szCs w:val="24"/>
        </w:rPr>
      </w:pPr>
      <w:r w:rsidRPr="000843FE">
        <w:rPr>
          <w:spacing w:val="-6"/>
          <w:sz w:val="24"/>
          <w:szCs w:val="24"/>
        </w:rPr>
        <w:t xml:space="preserve">Campus and school-based teacher educators standards and </w:t>
      </w:r>
      <w:r w:rsidRPr="000843FE">
        <w:rPr>
          <w:spacing w:val="-7"/>
          <w:sz w:val="24"/>
          <w:szCs w:val="24"/>
        </w:rPr>
        <w:t>expectations for field experiences are consistent for all parties.</w:t>
      </w:r>
    </w:p>
    <w:p w:rsidR="00BA2851" w:rsidRPr="000843FE" w:rsidRDefault="000843FE" w:rsidP="000843FE">
      <w:pPr>
        <w:shd w:val="clear" w:color="auto" w:fill="FFFFFF"/>
        <w:tabs>
          <w:tab w:val="left" w:pos="2160"/>
        </w:tabs>
        <w:spacing w:before="236" w:line="276" w:lineRule="auto"/>
        <w:rPr>
          <w:b/>
          <w:spacing w:val="-6"/>
          <w:sz w:val="28"/>
          <w:szCs w:val="28"/>
        </w:rPr>
      </w:pPr>
      <w:r w:rsidRPr="000843FE">
        <w:rPr>
          <w:b/>
          <w:sz w:val="28"/>
          <w:szCs w:val="24"/>
        </w:rPr>
        <w:t xml:space="preserve">Standard 3.  </w:t>
      </w:r>
      <w:r w:rsidR="00BA2851" w:rsidRPr="000843FE">
        <w:rPr>
          <w:b/>
          <w:spacing w:val="-6"/>
          <w:sz w:val="28"/>
          <w:szCs w:val="28"/>
        </w:rPr>
        <w:t>The selection, preparation, and assignment of school-based teacher</w:t>
      </w:r>
      <w:r w:rsidR="00BF27D9">
        <w:rPr>
          <w:b/>
          <w:spacing w:val="-6"/>
          <w:sz w:val="28"/>
          <w:szCs w:val="28"/>
        </w:rPr>
        <w:t xml:space="preserve"> </w:t>
      </w:r>
      <w:r w:rsidR="00BA2851" w:rsidRPr="000843FE">
        <w:rPr>
          <w:b/>
          <w:spacing w:val="-5"/>
          <w:sz w:val="28"/>
          <w:szCs w:val="28"/>
        </w:rPr>
        <w:t xml:space="preserve">educators </w:t>
      </w:r>
      <w:proofErr w:type="gramStart"/>
      <w:r w:rsidR="00BA2851" w:rsidRPr="000843FE">
        <w:rPr>
          <w:b/>
          <w:spacing w:val="-5"/>
          <w:sz w:val="28"/>
          <w:szCs w:val="28"/>
        </w:rPr>
        <w:t>is</w:t>
      </w:r>
      <w:proofErr w:type="gramEnd"/>
      <w:r w:rsidR="00BA2851" w:rsidRPr="000843FE">
        <w:rPr>
          <w:b/>
          <w:spacing w:val="-5"/>
          <w:sz w:val="28"/>
          <w:szCs w:val="28"/>
        </w:rPr>
        <w:t xml:space="preserve"> systematic, collaborative, and based on a framework </w:t>
      </w:r>
      <w:r w:rsidR="00BA2851" w:rsidRPr="000843FE">
        <w:rPr>
          <w:b/>
          <w:spacing w:val="-4"/>
          <w:sz w:val="28"/>
          <w:szCs w:val="28"/>
        </w:rPr>
        <w:t>agreed upon by campus-based and school-based educators.</w:t>
      </w:r>
    </w:p>
    <w:p w:rsidR="00BA2851" w:rsidRPr="000843FE" w:rsidRDefault="00BA2851" w:rsidP="00BA2851">
      <w:pPr>
        <w:shd w:val="clear" w:color="auto" w:fill="FFFFFF"/>
        <w:spacing w:before="288" w:line="276" w:lineRule="auto"/>
        <w:ind w:left="720"/>
      </w:pPr>
      <w:r w:rsidRPr="000843FE">
        <w:rPr>
          <w:b/>
          <w:bCs/>
          <w:spacing w:val="-6"/>
          <w:sz w:val="24"/>
          <w:szCs w:val="24"/>
        </w:rPr>
        <w:t>Indicators:</w:t>
      </w:r>
    </w:p>
    <w:p w:rsidR="00BA2851" w:rsidRPr="000843FE" w:rsidRDefault="00BA2851" w:rsidP="00BA2851">
      <w:pPr>
        <w:numPr>
          <w:ilvl w:val="0"/>
          <w:numId w:val="4"/>
        </w:numPr>
        <w:shd w:val="clear" w:color="auto" w:fill="FFFFFF"/>
        <w:tabs>
          <w:tab w:val="left" w:pos="2160"/>
        </w:tabs>
        <w:spacing w:before="36" w:line="276" w:lineRule="auto"/>
        <w:ind w:left="2160"/>
        <w:rPr>
          <w:b/>
          <w:bCs/>
          <w:sz w:val="24"/>
          <w:szCs w:val="24"/>
        </w:rPr>
      </w:pPr>
      <w:r w:rsidRPr="000843FE">
        <w:rPr>
          <w:spacing w:val="-7"/>
          <w:sz w:val="24"/>
          <w:szCs w:val="24"/>
        </w:rPr>
        <w:t xml:space="preserve">Each teacher candidate works under the direct guidance of </w:t>
      </w:r>
      <w:r w:rsidRPr="000843FE">
        <w:rPr>
          <w:spacing w:val="-6"/>
          <w:sz w:val="24"/>
          <w:szCs w:val="24"/>
        </w:rPr>
        <w:t xml:space="preserve">a school-based teacher educator who is able to serve as professional role model consistent with program goals, </w:t>
      </w:r>
      <w:r w:rsidRPr="000843FE">
        <w:rPr>
          <w:sz w:val="24"/>
          <w:szCs w:val="24"/>
        </w:rPr>
        <w:t>mentor, and coach.</w:t>
      </w:r>
    </w:p>
    <w:p w:rsidR="00BA2851" w:rsidRPr="000843FE" w:rsidRDefault="00BA2851" w:rsidP="00BA2851">
      <w:pPr>
        <w:numPr>
          <w:ilvl w:val="0"/>
          <w:numId w:val="4"/>
        </w:numPr>
        <w:shd w:val="clear" w:color="auto" w:fill="FFFFFF"/>
        <w:tabs>
          <w:tab w:val="left" w:pos="2160"/>
        </w:tabs>
        <w:spacing w:before="248" w:line="276" w:lineRule="auto"/>
        <w:ind w:left="2160"/>
        <w:rPr>
          <w:sz w:val="24"/>
          <w:szCs w:val="24"/>
        </w:rPr>
      </w:pPr>
      <w:r w:rsidRPr="000843FE">
        <w:rPr>
          <w:spacing w:val="-7"/>
          <w:sz w:val="24"/>
          <w:szCs w:val="24"/>
        </w:rPr>
        <w:t xml:space="preserve">School-based teacher educators are selected based on </w:t>
      </w:r>
      <w:r w:rsidRPr="000843FE">
        <w:rPr>
          <w:spacing w:val="-8"/>
          <w:sz w:val="24"/>
          <w:szCs w:val="24"/>
        </w:rPr>
        <w:t xml:space="preserve">experience, quality of instruction, and other relevant criteria </w:t>
      </w:r>
      <w:r w:rsidRPr="000843FE">
        <w:rPr>
          <w:spacing w:val="-6"/>
          <w:sz w:val="24"/>
          <w:szCs w:val="24"/>
        </w:rPr>
        <w:t>developed by campus based and school based educators.</w:t>
      </w:r>
    </w:p>
    <w:p w:rsidR="00BA2851" w:rsidRPr="000843FE" w:rsidRDefault="00BA2851" w:rsidP="00BA2851">
      <w:pPr>
        <w:numPr>
          <w:ilvl w:val="0"/>
          <w:numId w:val="4"/>
        </w:numPr>
        <w:shd w:val="clear" w:color="auto" w:fill="FFFFFF"/>
        <w:tabs>
          <w:tab w:val="left" w:pos="2160"/>
        </w:tabs>
        <w:spacing w:before="248" w:line="276" w:lineRule="auto"/>
        <w:ind w:left="2160"/>
        <w:rPr>
          <w:sz w:val="24"/>
          <w:szCs w:val="24"/>
        </w:rPr>
      </w:pPr>
      <w:proofErr w:type="gramStart"/>
      <w:r w:rsidRPr="000843FE">
        <w:rPr>
          <w:spacing w:val="-8"/>
          <w:sz w:val="24"/>
          <w:szCs w:val="24"/>
        </w:rPr>
        <w:t xml:space="preserve">School-based teacher educators are collaboratively chosen </w:t>
      </w:r>
      <w:r w:rsidRPr="000843FE">
        <w:rPr>
          <w:spacing w:val="-6"/>
          <w:sz w:val="24"/>
          <w:szCs w:val="24"/>
        </w:rPr>
        <w:t>by campus-based educators and school administrators</w:t>
      </w:r>
      <w:proofErr w:type="gramEnd"/>
      <w:r w:rsidRPr="000843FE">
        <w:rPr>
          <w:spacing w:val="-6"/>
          <w:sz w:val="24"/>
          <w:szCs w:val="24"/>
        </w:rPr>
        <w:t>.</w:t>
      </w:r>
    </w:p>
    <w:p w:rsidR="00BA2851" w:rsidRPr="000843FE" w:rsidRDefault="00BA2851" w:rsidP="00BA2851">
      <w:pPr>
        <w:numPr>
          <w:ilvl w:val="0"/>
          <w:numId w:val="4"/>
        </w:numPr>
        <w:shd w:val="clear" w:color="auto" w:fill="FFFFFF"/>
        <w:tabs>
          <w:tab w:val="left" w:pos="2160"/>
        </w:tabs>
        <w:spacing w:before="296" w:line="276" w:lineRule="auto"/>
        <w:ind w:left="2160"/>
        <w:rPr>
          <w:sz w:val="24"/>
          <w:szCs w:val="24"/>
        </w:rPr>
      </w:pPr>
      <w:r w:rsidRPr="000843FE">
        <w:rPr>
          <w:spacing w:val="-7"/>
          <w:sz w:val="24"/>
          <w:szCs w:val="24"/>
        </w:rPr>
        <w:t>Program objectives and assessment are well articulated.</w:t>
      </w:r>
    </w:p>
    <w:p w:rsidR="00BA2851" w:rsidRPr="000843FE" w:rsidRDefault="00BA2851" w:rsidP="00BA2851">
      <w:pPr>
        <w:numPr>
          <w:ilvl w:val="0"/>
          <w:numId w:val="4"/>
        </w:numPr>
        <w:shd w:val="clear" w:color="auto" w:fill="FFFFFF"/>
        <w:tabs>
          <w:tab w:val="left" w:pos="2160"/>
        </w:tabs>
        <w:spacing w:before="268" w:line="276" w:lineRule="auto"/>
        <w:ind w:left="2160"/>
        <w:rPr>
          <w:sz w:val="24"/>
          <w:szCs w:val="24"/>
        </w:rPr>
      </w:pPr>
      <w:r w:rsidRPr="000843FE">
        <w:rPr>
          <w:spacing w:val="-8"/>
          <w:sz w:val="24"/>
          <w:szCs w:val="24"/>
        </w:rPr>
        <w:t xml:space="preserve">School-based teacher educators are provided written </w:t>
      </w:r>
      <w:r w:rsidRPr="000843FE">
        <w:rPr>
          <w:spacing w:val="-7"/>
          <w:sz w:val="24"/>
          <w:szCs w:val="24"/>
        </w:rPr>
        <w:t>guidelines and teacher development opportunities.</w:t>
      </w:r>
    </w:p>
    <w:p w:rsidR="00BA2851" w:rsidRPr="000843FE" w:rsidRDefault="00BA2851" w:rsidP="00BA2851">
      <w:pPr>
        <w:shd w:val="clear" w:color="auto" w:fill="FFFFFF"/>
        <w:spacing w:before="280" w:line="276" w:lineRule="auto"/>
        <w:ind w:firstLine="720"/>
        <w:rPr>
          <w:b/>
        </w:rPr>
      </w:pPr>
      <w:r w:rsidRPr="000843FE">
        <w:rPr>
          <w:b/>
          <w:spacing w:val="-7"/>
          <w:sz w:val="24"/>
          <w:szCs w:val="24"/>
        </w:rPr>
        <w:t>Program Outcome:</w:t>
      </w:r>
    </w:p>
    <w:p w:rsidR="00BA2851" w:rsidRPr="000843FE" w:rsidRDefault="00BA2851" w:rsidP="000843FE">
      <w:pPr>
        <w:numPr>
          <w:ilvl w:val="0"/>
          <w:numId w:val="5"/>
        </w:numPr>
        <w:shd w:val="clear" w:color="auto" w:fill="FFFFFF"/>
        <w:tabs>
          <w:tab w:val="left" w:pos="2160"/>
        </w:tabs>
        <w:spacing w:before="40" w:line="276" w:lineRule="auto"/>
        <w:ind w:left="2160"/>
      </w:pPr>
      <w:r w:rsidRPr="000843FE">
        <w:rPr>
          <w:spacing w:val="-8"/>
          <w:sz w:val="24"/>
          <w:szCs w:val="24"/>
        </w:rPr>
        <w:t xml:space="preserve">School-based teacher educators are well qualified to work </w:t>
      </w:r>
      <w:r w:rsidRPr="000843FE">
        <w:rPr>
          <w:spacing w:val="-7"/>
          <w:sz w:val="24"/>
          <w:szCs w:val="24"/>
        </w:rPr>
        <w:t>with teacher candidates in field experiences.</w:t>
      </w:r>
    </w:p>
    <w:p w:rsidR="00DE1FF9" w:rsidRDefault="000843FE" w:rsidP="000843FE">
      <w:pPr>
        <w:shd w:val="clear" w:color="auto" w:fill="FFFFFF"/>
        <w:tabs>
          <w:tab w:val="left" w:pos="30"/>
        </w:tabs>
        <w:spacing w:before="228" w:line="276" w:lineRule="auto"/>
        <w:ind w:hanging="360"/>
        <w:rPr>
          <w:b/>
          <w:spacing w:val="-5"/>
          <w:sz w:val="28"/>
          <w:szCs w:val="28"/>
        </w:rPr>
      </w:pPr>
      <w:r>
        <w:rPr>
          <w:b/>
          <w:spacing w:val="-6"/>
          <w:sz w:val="28"/>
          <w:szCs w:val="28"/>
        </w:rPr>
        <w:tab/>
      </w:r>
      <w:r w:rsidRPr="000843FE">
        <w:rPr>
          <w:b/>
          <w:spacing w:val="-6"/>
          <w:sz w:val="28"/>
          <w:szCs w:val="28"/>
        </w:rPr>
        <w:t xml:space="preserve">Standard 4.  </w:t>
      </w:r>
      <w:r w:rsidR="00BA2851" w:rsidRPr="000843FE">
        <w:rPr>
          <w:b/>
          <w:spacing w:val="-6"/>
          <w:sz w:val="28"/>
          <w:szCs w:val="28"/>
        </w:rPr>
        <w:t xml:space="preserve">The selection, preparation, and assignment of campus-based teacher </w:t>
      </w:r>
      <w:r w:rsidR="00BA2851" w:rsidRPr="000843FE">
        <w:rPr>
          <w:b/>
          <w:spacing w:val="-5"/>
          <w:sz w:val="28"/>
          <w:szCs w:val="28"/>
        </w:rPr>
        <w:t xml:space="preserve">educators </w:t>
      </w:r>
      <w:proofErr w:type="gramStart"/>
      <w:r w:rsidR="00BA2851" w:rsidRPr="000843FE">
        <w:rPr>
          <w:b/>
          <w:spacing w:val="-5"/>
          <w:sz w:val="28"/>
          <w:szCs w:val="28"/>
        </w:rPr>
        <w:t>is</w:t>
      </w:r>
      <w:proofErr w:type="gramEnd"/>
      <w:r w:rsidR="00BA2851" w:rsidRPr="000843FE">
        <w:rPr>
          <w:b/>
          <w:spacing w:val="-5"/>
          <w:sz w:val="28"/>
          <w:szCs w:val="28"/>
        </w:rPr>
        <w:t xml:space="preserve"> systematic, collaborative, and based on a framework agreed upon by campus-based and school-based educators.</w:t>
      </w:r>
    </w:p>
    <w:p w:rsidR="00BA2851" w:rsidRPr="000843FE" w:rsidRDefault="00BA2851" w:rsidP="000843FE">
      <w:pPr>
        <w:shd w:val="clear" w:color="auto" w:fill="FFFFFF"/>
        <w:tabs>
          <w:tab w:val="left" w:pos="30"/>
        </w:tabs>
        <w:spacing w:before="228" w:line="276" w:lineRule="auto"/>
        <w:ind w:hanging="360"/>
        <w:rPr>
          <w:b/>
          <w:spacing w:val="-5"/>
          <w:sz w:val="28"/>
          <w:szCs w:val="28"/>
        </w:rPr>
      </w:pPr>
    </w:p>
    <w:p w:rsidR="00BA2851" w:rsidRPr="000843FE" w:rsidRDefault="00BA2851" w:rsidP="00BA2851">
      <w:pPr>
        <w:shd w:val="clear" w:color="auto" w:fill="FFFFFF"/>
        <w:spacing w:before="292" w:after="392" w:line="276" w:lineRule="auto"/>
        <w:ind w:left="720"/>
        <w:rPr>
          <w:b/>
          <w:bCs/>
          <w:spacing w:val="-6"/>
          <w:sz w:val="24"/>
          <w:szCs w:val="24"/>
        </w:rPr>
      </w:pPr>
      <w:r w:rsidRPr="000843FE">
        <w:rPr>
          <w:b/>
          <w:bCs/>
          <w:spacing w:val="-6"/>
          <w:sz w:val="24"/>
          <w:szCs w:val="24"/>
        </w:rPr>
        <w:lastRenderedPageBreak/>
        <w:t>Indicator:</w:t>
      </w:r>
    </w:p>
    <w:p w:rsidR="00BA2851" w:rsidRPr="00BA2851" w:rsidRDefault="00BA2851" w:rsidP="00BA2851">
      <w:pPr>
        <w:numPr>
          <w:ilvl w:val="0"/>
          <w:numId w:val="7"/>
        </w:numPr>
        <w:shd w:val="clear" w:color="auto" w:fill="FFFFFF"/>
        <w:spacing w:before="292" w:after="392" w:line="276" w:lineRule="auto"/>
        <w:rPr>
          <w:rFonts w:asciiTheme="majorHAnsi" w:hAnsiTheme="majorHAnsi"/>
          <w:sz w:val="24"/>
          <w:szCs w:val="24"/>
        </w:rPr>
      </w:pPr>
      <w:r w:rsidRPr="000843FE">
        <w:rPr>
          <w:spacing w:val="-9"/>
          <w:sz w:val="24"/>
          <w:szCs w:val="24"/>
        </w:rPr>
        <w:t xml:space="preserve">Each teacher candidate interacts in a variety of ways with a </w:t>
      </w:r>
      <w:r w:rsidRPr="000843FE">
        <w:rPr>
          <w:spacing w:val="-8"/>
          <w:sz w:val="24"/>
          <w:szCs w:val="24"/>
        </w:rPr>
        <w:t xml:space="preserve">prepared campus-based educator who is able to serve as a liaison, collaborator, and clinical instructor in the field </w:t>
      </w:r>
      <w:r w:rsidRPr="000843FE">
        <w:rPr>
          <w:sz w:val="24"/>
          <w:szCs w:val="24"/>
        </w:rPr>
        <w:t>experience program</w:t>
      </w:r>
      <w:r w:rsidRPr="00BA2851">
        <w:rPr>
          <w:rFonts w:asciiTheme="majorHAnsi" w:hAnsiTheme="majorHAnsi"/>
          <w:sz w:val="24"/>
          <w:szCs w:val="24"/>
        </w:rPr>
        <w:t>.</w:t>
      </w:r>
    </w:p>
    <w:p w:rsidR="00BA2851" w:rsidRPr="000843FE" w:rsidRDefault="00BA2851" w:rsidP="00BA2851">
      <w:pPr>
        <w:shd w:val="clear" w:color="auto" w:fill="FFFFFF"/>
        <w:spacing w:before="268" w:line="276" w:lineRule="auto"/>
        <w:ind w:right="727" w:firstLine="720"/>
        <w:rPr>
          <w:b/>
          <w:sz w:val="24"/>
          <w:szCs w:val="24"/>
        </w:rPr>
      </w:pPr>
      <w:r w:rsidRPr="000843FE">
        <w:rPr>
          <w:b/>
          <w:sz w:val="24"/>
          <w:szCs w:val="24"/>
        </w:rPr>
        <w:t>Program Outcomes:</w:t>
      </w:r>
    </w:p>
    <w:p w:rsidR="00BA2851" w:rsidRPr="000843FE" w:rsidRDefault="00BA2851" w:rsidP="00BA2851">
      <w:pPr>
        <w:numPr>
          <w:ilvl w:val="0"/>
          <w:numId w:val="6"/>
        </w:numPr>
        <w:shd w:val="clear" w:color="auto" w:fill="FFFFFF"/>
        <w:tabs>
          <w:tab w:val="left" w:pos="1388"/>
        </w:tabs>
        <w:spacing w:before="268" w:line="276" w:lineRule="auto"/>
        <w:rPr>
          <w:sz w:val="24"/>
          <w:szCs w:val="24"/>
        </w:rPr>
      </w:pPr>
      <w:r w:rsidRPr="000843FE">
        <w:rPr>
          <w:spacing w:val="-8"/>
          <w:sz w:val="24"/>
          <w:szCs w:val="24"/>
        </w:rPr>
        <w:t xml:space="preserve">Campus-based educators are </w:t>
      </w:r>
      <w:proofErr w:type="gramStart"/>
      <w:r w:rsidRPr="000843FE">
        <w:rPr>
          <w:spacing w:val="-8"/>
          <w:sz w:val="24"/>
          <w:szCs w:val="24"/>
        </w:rPr>
        <w:t>well-versed</w:t>
      </w:r>
      <w:proofErr w:type="gramEnd"/>
      <w:r w:rsidRPr="000843FE">
        <w:rPr>
          <w:spacing w:val="-8"/>
          <w:sz w:val="24"/>
          <w:szCs w:val="24"/>
        </w:rPr>
        <w:t xml:space="preserve"> in knowledge and skills regarding teacher development, supervision, </w:t>
      </w:r>
      <w:r w:rsidRPr="000843FE">
        <w:rPr>
          <w:sz w:val="24"/>
          <w:szCs w:val="24"/>
        </w:rPr>
        <w:t>conferencing, and assessment.</w:t>
      </w:r>
    </w:p>
    <w:p w:rsidR="00BA2851" w:rsidRPr="000843FE" w:rsidRDefault="00BA2851" w:rsidP="00BA2851">
      <w:pPr>
        <w:numPr>
          <w:ilvl w:val="0"/>
          <w:numId w:val="6"/>
        </w:numPr>
        <w:shd w:val="clear" w:color="auto" w:fill="FFFFFF"/>
        <w:tabs>
          <w:tab w:val="left" w:pos="1388"/>
        </w:tabs>
        <w:spacing w:before="364" w:line="276" w:lineRule="auto"/>
        <w:rPr>
          <w:sz w:val="24"/>
          <w:szCs w:val="24"/>
        </w:rPr>
      </w:pPr>
      <w:r w:rsidRPr="000843FE">
        <w:rPr>
          <w:spacing w:val="-8"/>
          <w:sz w:val="24"/>
          <w:szCs w:val="24"/>
        </w:rPr>
        <w:t xml:space="preserve">The teacher education program provides guidelines, deadlines, and literature to describe the campus-based </w:t>
      </w:r>
      <w:r w:rsidRPr="000843FE">
        <w:rPr>
          <w:sz w:val="24"/>
          <w:szCs w:val="24"/>
        </w:rPr>
        <w:t>educator's job/role.</w:t>
      </w:r>
    </w:p>
    <w:p w:rsidR="00BA2851" w:rsidRPr="000843FE" w:rsidRDefault="00BA2851" w:rsidP="00BA2851">
      <w:pPr>
        <w:numPr>
          <w:ilvl w:val="0"/>
          <w:numId w:val="6"/>
        </w:numPr>
        <w:shd w:val="clear" w:color="auto" w:fill="FFFFFF"/>
        <w:tabs>
          <w:tab w:val="left" w:pos="1388"/>
        </w:tabs>
        <w:spacing w:before="372" w:line="276" w:lineRule="auto"/>
        <w:rPr>
          <w:sz w:val="24"/>
          <w:szCs w:val="24"/>
        </w:rPr>
      </w:pPr>
      <w:r w:rsidRPr="000843FE">
        <w:rPr>
          <w:spacing w:val="-8"/>
          <w:sz w:val="24"/>
          <w:szCs w:val="24"/>
        </w:rPr>
        <w:t>School based educators are involved in selection of campus-based</w:t>
      </w:r>
      <w:r w:rsidRPr="000843FE">
        <w:rPr>
          <w:sz w:val="24"/>
          <w:szCs w:val="24"/>
        </w:rPr>
        <w:t xml:space="preserve"> educators.</w:t>
      </w:r>
    </w:p>
    <w:p w:rsidR="00BA2851" w:rsidRPr="000843FE" w:rsidRDefault="00BA2851" w:rsidP="00BA2851">
      <w:pPr>
        <w:numPr>
          <w:ilvl w:val="0"/>
          <w:numId w:val="6"/>
        </w:numPr>
        <w:shd w:val="clear" w:color="auto" w:fill="FFFFFF"/>
        <w:tabs>
          <w:tab w:val="left" w:pos="1388"/>
        </w:tabs>
        <w:spacing w:before="368" w:line="276" w:lineRule="auto"/>
        <w:rPr>
          <w:sz w:val="24"/>
          <w:szCs w:val="24"/>
        </w:rPr>
      </w:pPr>
      <w:r w:rsidRPr="000843FE">
        <w:rPr>
          <w:spacing w:val="-8"/>
          <w:sz w:val="24"/>
          <w:szCs w:val="24"/>
        </w:rPr>
        <w:t>Campus-based teacher educators are involved in teacher education program development and implementation.</w:t>
      </w:r>
    </w:p>
    <w:p w:rsidR="00BA2851" w:rsidRPr="000843FE" w:rsidRDefault="00BA2851" w:rsidP="00BA2851">
      <w:pPr>
        <w:numPr>
          <w:ilvl w:val="0"/>
          <w:numId w:val="6"/>
        </w:numPr>
        <w:shd w:val="clear" w:color="auto" w:fill="FFFFFF"/>
        <w:tabs>
          <w:tab w:val="left" w:pos="1404"/>
        </w:tabs>
        <w:spacing w:before="376" w:line="276" w:lineRule="auto"/>
      </w:pPr>
      <w:r w:rsidRPr="000843FE">
        <w:rPr>
          <w:spacing w:val="-8"/>
          <w:sz w:val="24"/>
          <w:szCs w:val="24"/>
        </w:rPr>
        <w:t xml:space="preserve">The teacher education program has procedures for facilitating communication, meetings, workshops, and assistance with </w:t>
      </w:r>
      <w:r w:rsidRPr="000843FE">
        <w:rPr>
          <w:sz w:val="24"/>
          <w:szCs w:val="24"/>
        </w:rPr>
        <w:t>problems.</w:t>
      </w:r>
    </w:p>
    <w:p w:rsidR="00BA2851" w:rsidRPr="000843FE" w:rsidRDefault="00BA2851" w:rsidP="00BA2851">
      <w:pPr>
        <w:shd w:val="clear" w:color="auto" w:fill="FFFFFF"/>
        <w:spacing w:before="280" w:line="276" w:lineRule="auto"/>
        <w:ind w:firstLine="720"/>
        <w:rPr>
          <w:b/>
        </w:rPr>
      </w:pPr>
      <w:r w:rsidRPr="000843FE">
        <w:rPr>
          <w:b/>
          <w:spacing w:val="-7"/>
          <w:sz w:val="24"/>
          <w:szCs w:val="24"/>
        </w:rPr>
        <w:t>Performance Outcome:</w:t>
      </w:r>
    </w:p>
    <w:p w:rsidR="00DE1FF9" w:rsidRDefault="00BA2851" w:rsidP="00DE1FF9">
      <w:pPr>
        <w:numPr>
          <w:ilvl w:val="0"/>
          <w:numId w:val="6"/>
        </w:numPr>
        <w:shd w:val="clear" w:color="auto" w:fill="FFFFFF"/>
        <w:tabs>
          <w:tab w:val="left" w:pos="1404"/>
        </w:tabs>
        <w:spacing w:before="32" w:line="276" w:lineRule="auto"/>
      </w:pPr>
      <w:r w:rsidRPr="000843FE">
        <w:rPr>
          <w:spacing w:val="-8"/>
          <w:sz w:val="24"/>
          <w:szCs w:val="24"/>
        </w:rPr>
        <w:t>Campus-based teacher educators are well qualified to work with teacher candidates in field experiences.</w:t>
      </w:r>
    </w:p>
    <w:p w:rsidR="00DE1FF9" w:rsidRDefault="00DE1FF9" w:rsidP="00DE1FF9">
      <w:pPr>
        <w:shd w:val="clear" w:color="auto" w:fill="FFFFFF"/>
        <w:tabs>
          <w:tab w:val="left" w:pos="1404"/>
        </w:tabs>
        <w:spacing w:before="32" w:line="276" w:lineRule="auto"/>
        <w:ind w:left="1440"/>
      </w:pPr>
    </w:p>
    <w:p w:rsidR="00DE1FF9" w:rsidRPr="00DE1FF9" w:rsidRDefault="00E41B22" w:rsidP="00DE1FF9">
      <w:pPr>
        <w:shd w:val="clear" w:color="auto" w:fill="FFFFFF"/>
        <w:tabs>
          <w:tab w:val="left" w:pos="90"/>
        </w:tabs>
        <w:spacing w:before="32" w:line="276" w:lineRule="auto"/>
        <w:ind w:left="90"/>
      </w:pPr>
      <w:r>
        <w:rPr>
          <w:b/>
          <w:spacing w:val="-6"/>
          <w:sz w:val="28"/>
          <w:szCs w:val="28"/>
        </w:rPr>
        <w:t>Standard 5</w:t>
      </w:r>
      <w:r w:rsidR="00DE1FF9" w:rsidRPr="00DE1FF9">
        <w:rPr>
          <w:b/>
          <w:spacing w:val="-6"/>
          <w:sz w:val="28"/>
          <w:szCs w:val="28"/>
        </w:rPr>
        <w:t>.  Engagement amount teacher candidates, campus-based teacher educators and school-based teacher educators is focused on the teacher candidate’s professional growth linked to teaching and learning children and adolescents.  Interaction centers around specified areas featured in the teacher education program and course outcomes which should include high standards developed by the program and/or current state and/or national standards (such as interstate new teacher and support consortium standards).</w:t>
      </w:r>
    </w:p>
    <w:p w:rsidR="00DE1FF9" w:rsidRPr="00DE1FF9" w:rsidRDefault="00DE1FF9" w:rsidP="00DE1FF9">
      <w:pPr>
        <w:shd w:val="clear" w:color="auto" w:fill="FFFFFF"/>
        <w:spacing w:before="100" w:beforeAutospacing="1" w:line="276" w:lineRule="auto"/>
        <w:ind w:firstLine="720"/>
      </w:pPr>
      <w:r w:rsidRPr="00DE1FF9">
        <w:rPr>
          <w:b/>
          <w:bCs/>
          <w:spacing w:val="-5"/>
          <w:sz w:val="24"/>
          <w:szCs w:val="24"/>
        </w:rPr>
        <w:t>Indicators:</w:t>
      </w:r>
    </w:p>
    <w:p w:rsidR="00DE1FF9" w:rsidRPr="00DE1FF9" w:rsidRDefault="00DE1FF9" w:rsidP="00DE1FF9">
      <w:pPr>
        <w:numPr>
          <w:ilvl w:val="0"/>
          <w:numId w:val="21"/>
        </w:numPr>
        <w:shd w:val="clear" w:color="auto" w:fill="FFFFFF"/>
        <w:tabs>
          <w:tab w:val="left" w:pos="1400"/>
        </w:tabs>
        <w:spacing w:before="100" w:beforeAutospacing="1" w:line="276" w:lineRule="auto"/>
        <w:jc w:val="both"/>
        <w:rPr>
          <w:b/>
          <w:bCs/>
          <w:sz w:val="24"/>
          <w:szCs w:val="24"/>
        </w:rPr>
      </w:pPr>
      <w:r w:rsidRPr="00DE1FF9">
        <w:rPr>
          <w:spacing w:val="-8"/>
          <w:sz w:val="24"/>
          <w:szCs w:val="24"/>
        </w:rPr>
        <w:t xml:space="preserve">All field experience participants demonstrate pedagogical and </w:t>
      </w:r>
      <w:r w:rsidRPr="00DE1FF9">
        <w:rPr>
          <w:spacing w:val="-7"/>
          <w:sz w:val="24"/>
          <w:szCs w:val="24"/>
        </w:rPr>
        <w:t xml:space="preserve">content knowledge, skills, and dispositions that are congruent </w:t>
      </w:r>
      <w:r w:rsidRPr="00DE1FF9">
        <w:rPr>
          <w:sz w:val="24"/>
          <w:szCs w:val="24"/>
        </w:rPr>
        <w:t>with teacher education</w:t>
      </w:r>
      <w:r w:rsidRPr="00DE1FF9">
        <w:rPr>
          <w:rFonts w:asciiTheme="majorHAnsi" w:hAnsiTheme="majorHAnsi"/>
          <w:sz w:val="24"/>
          <w:szCs w:val="24"/>
        </w:rPr>
        <w:t xml:space="preserve"> </w:t>
      </w:r>
      <w:r w:rsidRPr="00DE1FF9">
        <w:rPr>
          <w:sz w:val="24"/>
          <w:szCs w:val="24"/>
        </w:rPr>
        <w:lastRenderedPageBreak/>
        <w:t>program outcomes.</w:t>
      </w:r>
    </w:p>
    <w:p w:rsidR="00DE1FF9" w:rsidRPr="00DE1FF9" w:rsidRDefault="00DE1FF9" w:rsidP="00DE1FF9">
      <w:pPr>
        <w:numPr>
          <w:ilvl w:val="0"/>
          <w:numId w:val="21"/>
        </w:numPr>
        <w:shd w:val="clear" w:color="auto" w:fill="FFFFFF"/>
        <w:tabs>
          <w:tab w:val="left" w:pos="1400"/>
        </w:tabs>
        <w:spacing w:before="100" w:beforeAutospacing="1" w:line="276" w:lineRule="auto"/>
        <w:rPr>
          <w:sz w:val="24"/>
          <w:szCs w:val="24"/>
        </w:rPr>
      </w:pPr>
      <w:r>
        <w:rPr>
          <w:spacing w:val="-8"/>
          <w:sz w:val="24"/>
          <w:szCs w:val="24"/>
        </w:rPr>
        <w:t xml:space="preserve">Field experience </w:t>
      </w:r>
      <w:r w:rsidRPr="00DE1FF9">
        <w:rPr>
          <w:spacing w:val="-8"/>
          <w:sz w:val="24"/>
          <w:szCs w:val="24"/>
        </w:rPr>
        <w:t xml:space="preserve">interaction is aligned with specific teacher </w:t>
      </w:r>
      <w:r w:rsidRPr="00DE1FF9">
        <w:rPr>
          <w:sz w:val="24"/>
          <w:szCs w:val="24"/>
        </w:rPr>
        <w:t>education program outcomes.</w:t>
      </w:r>
    </w:p>
    <w:p w:rsidR="00DE1FF9" w:rsidRPr="00DE1FF9" w:rsidRDefault="00DE1FF9" w:rsidP="00DE1FF9">
      <w:pPr>
        <w:numPr>
          <w:ilvl w:val="0"/>
          <w:numId w:val="21"/>
        </w:numPr>
        <w:shd w:val="clear" w:color="auto" w:fill="FFFFFF"/>
        <w:tabs>
          <w:tab w:val="left" w:pos="1400"/>
        </w:tabs>
        <w:spacing w:before="100" w:beforeAutospacing="1" w:line="276" w:lineRule="auto"/>
        <w:rPr>
          <w:sz w:val="24"/>
          <w:szCs w:val="24"/>
        </w:rPr>
      </w:pPr>
      <w:r w:rsidRPr="00DE1FF9">
        <w:rPr>
          <w:spacing w:val="-7"/>
          <w:sz w:val="24"/>
          <w:szCs w:val="24"/>
        </w:rPr>
        <w:t xml:space="preserve">The focus of demonstrations of professional leaning match </w:t>
      </w:r>
      <w:r w:rsidRPr="00DE1FF9">
        <w:rPr>
          <w:sz w:val="24"/>
          <w:szCs w:val="24"/>
        </w:rPr>
        <w:t>program goals.</w:t>
      </w:r>
    </w:p>
    <w:p w:rsidR="00DE1FF9" w:rsidRPr="00DE1FF9" w:rsidRDefault="00DE1FF9" w:rsidP="00DE1FF9">
      <w:pPr>
        <w:numPr>
          <w:ilvl w:val="0"/>
          <w:numId w:val="21"/>
        </w:numPr>
        <w:shd w:val="clear" w:color="auto" w:fill="FFFFFF"/>
        <w:tabs>
          <w:tab w:val="left" w:pos="1400"/>
        </w:tabs>
        <w:spacing w:before="100" w:beforeAutospacing="1" w:line="276" w:lineRule="auto"/>
        <w:rPr>
          <w:sz w:val="24"/>
          <w:szCs w:val="24"/>
        </w:rPr>
      </w:pPr>
      <w:r w:rsidRPr="00DE1FF9">
        <w:rPr>
          <w:spacing w:val="-8"/>
          <w:sz w:val="24"/>
          <w:szCs w:val="24"/>
        </w:rPr>
        <w:t xml:space="preserve">Field experiences are aligned to meet programmatic and/or </w:t>
      </w:r>
      <w:r w:rsidRPr="00DE1FF9">
        <w:rPr>
          <w:sz w:val="24"/>
          <w:szCs w:val="24"/>
        </w:rPr>
        <w:t>national</w:t>
      </w:r>
      <w:r>
        <w:rPr>
          <w:sz w:val="24"/>
          <w:szCs w:val="24"/>
        </w:rPr>
        <w:t xml:space="preserve">/state </w:t>
      </w:r>
      <w:r w:rsidRPr="00DE1FF9">
        <w:rPr>
          <w:sz w:val="24"/>
          <w:szCs w:val="24"/>
        </w:rPr>
        <w:t>standards.</w:t>
      </w:r>
    </w:p>
    <w:p w:rsidR="00DE1FF9" w:rsidRPr="00DE1FF9" w:rsidRDefault="00DE1FF9" w:rsidP="00DE1FF9">
      <w:pPr>
        <w:shd w:val="clear" w:color="auto" w:fill="FFFFFF"/>
        <w:spacing w:before="100" w:beforeAutospacing="1" w:line="276" w:lineRule="auto"/>
        <w:ind w:firstLine="720"/>
        <w:rPr>
          <w:b/>
        </w:rPr>
      </w:pPr>
      <w:r w:rsidRPr="00DE1FF9">
        <w:rPr>
          <w:b/>
          <w:spacing w:val="-7"/>
          <w:sz w:val="24"/>
          <w:szCs w:val="24"/>
        </w:rPr>
        <w:t>Program Outcome:</w:t>
      </w:r>
    </w:p>
    <w:p w:rsidR="00DE1FF9" w:rsidRPr="00DE1FF9" w:rsidRDefault="00DE1FF9" w:rsidP="00DE1FF9">
      <w:pPr>
        <w:numPr>
          <w:ilvl w:val="0"/>
          <w:numId w:val="25"/>
        </w:numPr>
        <w:shd w:val="clear" w:color="auto" w:fill="FFFFFF"/>
        <w:tabs>
          <w:tab w:val="left" w:pos="1400"/>
        </w:tabs>
        <w:spacing w:before="100" w:beforeAutospacing="1" w:line="276" w:lineRule="auto"/>
      </w:pPr>
      <w:r w:rsidRPr="00DE1FF9">
        <w:rPr>
          <w:spacing w:val="-8"/>
          <w:sz w:val="24"/>
          <w:szCs w:val="24"/>
        </w:rPr>
        <w:t xml:space="preserve">The teacher candidate participates in field experiences </w:t>
      </w:r>
      <w:r w:rsidRPr="00DE1FF9">
        <w:rPr>
          <w:spacing w:val="-7"/>
          <w:sz w:val="24"/>
          <w:szCs w:val="24"/>
        </w:rPr>
        <w:t xml:space="preserve">focused on </w:t>
      </w:r>
      <w:r>
        <w:rPr>
          <w:spacing w:val="-7"/>
          <w:sz w:val="24"/>
          <w:szCs w:val="24"/>
        </w:rPr>
        <w:t xml:space="preserve">demonstrations </w:t>
      </w:r>
      <w:r w:rsidRPr="00DE1FF9">
        <w:rPr>
          <w:spacing w:val="-7"/>
          <w:sz w:val="24"/>
          <w:szCs w:val="24"/>
        </w:rPr>
        <w:t>of professional growth in relation to specific teacher education program outcomes.</w:t>
      </w:r>
    </w:p>
    <w:p w:rsidR="00DE1FF9" w:rsidRPr="00DE1FF9" w:rsidRDefault="00DE1FF9" w:rsidP="00DE1FF9">
      <w:pPr>
        <w:shd w:val="clear" w:color="auto" w:fill="FFFFFF"/>
        <w:spacing w:before="100" w:beforeAutospacing="1" w:line="276" w:lineRule="auto"/>
        <w:ind w:firstLine="720"/>
        <w:rPr>
          <w:b/>
        </w:rPr>
      </w:pPr>
      <w:r w:rsidRPr="00DE1FF9">
        <w:rPr>
          <w:b/>
          <w:spacing w:val="-7"/>
          <w:sz w:val="24"/>
          <w:szCs w:val="24"/>
        </w:rPr>
        <w:t>Performance Outcomes:</w:t>
      </w:r>
    </w:p>
    <w:p w:rsidR="00DE1FF9" w:rsidRPr="00DE1FF9" w:rsidRDefault="00DE1FF9" w:rsidP="00DE1FF9">
      <w:pPr>
        <w:numPr>
          <w:ilvl w:val="0"/>
          <w:numId w:val="25"/>
        </w:numPr>
        <w:shd w:val="clear" w:color="auto" w:fill="FFFFFF"/>
        <w:tabs>
          <w:tab w:val="left" w:pos="1400"/>
        </w:tabs>
        <w:spacing w:before="100" w:beforeAutospacing="1" w:line="276" w:lineRule="auto"/>
      </w:pPr>
      <w:r w:rsidRPr="00DE1FF9">
        <w:rPr>
          <w:spacing w:val="-8"/>
          <w:sz w:val="24"/>
          <w:szCs w:val="24"/>
        </w:rPr>
        <w:t>The teacher candidate supports practice with theory and</w:t>
      </w:r>
      <w:ins w:id="1" w:author="David Byrd" w:date="2014-02-26T09:57:00Z">
        <w:r w:rsidRPr="00DE1FF9">
          <w:rPr>
            <w:sz w:val="24"/>
            <w:szCs w:val="24"/>
          </w:rPr>
          <w:t xml:space="preserve"> </w:t>
        </w:r>
      </w:ins>
      <w:r w:rsidRPr="00DE1FF9">
        <w:rPr>
          <w:sz w:val="24"/>
          <w:szCs w:val="24"/>
        </w:rPr>
        <w:t>research.</w:t>
      </w:r>
    </w:p>
    <w:p w:rsidR="00DE1FF9" w:rsidRPr="00DE1FF9" w:rsidRDefault="00DE1FF9" w:rsidP="00DE1FF9">
      <w:pPr>
        <w:numPr>
          <w:ilvl w:val="0"/>
          <w:numId w:val="25"/>
        </w:numPr>
        <w:shd w:val="clear" w:color="auto" w:fill="FFFFFF"/>
        <w:spacing w:before="100" w:beforeAutospacing="1" w:line="276" w:lineRule="auto"/>
      </w:pPr>
      <w:r w:rsidRPr="00DE1FF9">
        <w:rPr>
          <w:sz w:val="24"/>
          <w:szCs w:val="24"/>
        </w:rPr>
        <w:t>The teacher candidate reflects on teaching.</w:t>
      </w:r>
    </w:p>
    <w:p w:rsidR="00DE1FF9" w:rsidRPr="00DE1FF9" w:rsidRDefault="00DE1FF9" w:rsidP="00DE1FF9">
      <w:pPr>
        <w:numPr>
          <w:ilvl w:val="0"/>
          <w:numId w:val="25"/>
        </w:numPr>
        <w:shd w:val="clear" w:color="auto" w:fill="FFFFFF"/>
        <w:spacing w:before="100" w:beforeAutospacing="1" w:line="276" w:lineRule="auto"/>
      </w:pPr>
      <w:r w:rsidRPr="00DE1FF9">
        <w:rPr>
          <w:sz w:val="24"/>
          <w:szCs w:val="24"/>
        </w:rPr>
        <w:t>The teacher candidate makes sound educational</w:t>
      </w:r>
      <w:ins w:id="2" w:author="David Byrd" w:date="2014-02-26T09:57:00Z">
        <w:r w:rsidRPr="00DE1FF9">
          <w:rPr>
            <w:sz w:val="24"/>
            <w:szCs w:val="24"/>
          </w:rPr>
          <w:t xml:space="preserve"> </w:t>
        </w:r>
      </w:ins>
      <w:r w:rsidRPr="00DE1FF9">
        <w:rPr>
          <w:sz w:val="24"/>
          <w:szCs w:val="24"/>
        </w:rPr>
        <w:t>decisions.</w:t>
      </w:r>
    </w:p>
    <w:p w:rsidR="00DE1FF9" w:rsidRPr="00DE1FF9" w:rsidRDefault="00DE1FF9" w:rsidP="00DE1FF9">
      <w:pPr>
        <w:numPr>
          <w:ilvl w:val="0"/>
          <w:numId w:val="25"/>
        </w:numPr>
        <w:shd w:val="clear" w:color="auto" w:fill="FFFFFF"/>
        <w:spacing w:before="100" w:beforeAutospacing="1" w:line="276" w:lineRule="auto"/>
        <w:rPr>
          <w:sz w:val="24"/>
          <w:szCs w:val="24"/>
        </w:rPr>
      </w:pPr>
      <w:r w:rsidRPr="00DE1FF9">
        <w:rPr>
          <w:sz w:val="24"/>
          <w:szCs w:val="24"/>
        </w:rPr>
        <w:t>The teacher candidate articulates the connections and/or disconnections between the teacher education program outcomes and practices in the field.</w:t>
      </w:r>
    </w:p>
    <w:p w:rsidR="00DE1FF9" w:rsidRPr="00423271" w:rsidRDefault="00DE1FF9" w:rsidP="00423271">
      <w:pPr>
        <w:numPr>
          <w:ilvl w:val="0"/>
          <w:numId w:val="25"/>
        </w:numPr>
        <w:shd w:val="clear" w:color="auto" w:fill="FFFFFF"/>
        <w:spacing w:before="100" w:beforeAutospacing="1" w:line="276" w:lineRule="auto"/>
        <w:rPr>
          <w:sz w:val="24"/>
          <w:szCs w:val="24"/>
        </w:rPr>
      </w:pPr>
      <w:r w:rsidRPr="00DE1FF9">
        <w:rPr>
          <w:sz w:val="24"/>
          <w:szCs w:val="24"/>
        </w:rPr>
        <w:t>The teacher candidate demonstrates increased professional learning in areas outlined above.</w:t>
      </w:r>
    </w:p>
    <w:p w:rsidR="00DE1FF9" w:rsidRPr="00DE1FF9" w:rsidRDefault="00DE1FF9" w:rsidP="00DE1FF9">
      <w:pPr>
        <w:shd w:val="clear" w:color="auto" w:fill="FFFFFF"/>
        <w:spacing w:before="100" w:beforeAutospacing="1" w:line="276" w:lineRule="auto"/>
        <w:ind w:left="1440" w:hanging="1440"/>
        <w:rPr>
          <w:sz w:val="24"/>
          <w:szCs w:val="24"/>
        </w:rPr>
      </w:pPr>
      <w:r w:rsidRPr="00DE1FF9">
        <w:rPr>
          <w:b/>
          <w:spacing w:val="-7"/>
          <w:sz w:val="28"/>
          <w:szCs w:val="28"/>
        </w:rPr>
        <w:t xml:space="preserve">Standard 6.  Teacher candidates receive verbal and written feedback on a </w:t>
      </w:r>
      <w:r w:rsidRPr="00DE1FF9">
        <w:rPr>
          <w:b/>
          <w:spacing w:val="-4"/>
          <w:sz w:val="28"/>
          <w:szCs w:val="28"/>
        </w:rPr>
        <w:t xml:space="preserve">continuous formative and summative basis regarding progress </w:t>
      </w:r>
      <w:r w:rsidRPr="00DE1FF9">
        <w:rPr>
          <w:b/>
          <w:spacing w:val="-3"/>
          <w:sz w:val="28"/>
          <w:szCs w:val="28"/>
        </w:rPr>
        <w:t xml:space="preserve">in demonstrating professional learning in relation to explicitly </w:t>
      </w:r>
      <w:r w:rsidRPr="00DE1FF9">
        <w:rPr>
          <w:b/>
          <w:spacing w:val="-7"/>
          <w:sz w:val="28"/>
          <w:szCs w:val="28"/>
        </w:rPr>
        <w:t xml:space="preserve">stated program and course outcomes agreed upon by campus-based </w:t>
      </w:r>
      <w:r w:rsidRPr="00DE1FF9">
        <w:rPr>
          <w:b/>
          <w:sz w:val="28"/>
          <w:szCs w:val="28"/>
        </w:rPr>
        <w:t>and school-based educators.</w:t>
      </w:r>
    </w:p>
    <w:p w:rsidR="00DE1FF9" w:rsidRPr="00457BF4" w:rsidRDefault="00DE1FF9" w:rsidP="00DE1FF9">
      <w:pPr>
        <w:shd w:val="clear" w:color="auto" w:fill="FFFFFF"/>
        <w:spacing w:before="292" w:line="276" w:lineRule="auto"/>
        <w:ind w:firstLine="720"/>
      </w:pPr>
      <w:r w:rsidRPr="00457BF4">
        <w:rPr>
          <w:b/>
          <w:bCs/>
          <w:spacing w:val="-5"/>
          <w:sz w:val="24"/>
          <w:szCs w:val="24"/>
        </w:rPr>
        <w:t>Indicators:</w:t>
      </w:r>
    </w:p>
    <w:p w:rsidR="00DE1FF9" w:rsidRPr="00457BF4" w:rsidRDefault="00DE1FF9" w:rsidP="00DE1FF9">
      <w:pPr>
        <w:numPr>
          <w:ilvl w:val="0"/>
          <w:numId w:val="26"/>
        </w:numPr>
        <w:shd w:val="clear" w:color="auto" w:fill="FFFFFF"/>
        <w:tabs>
          <w:tab w:val="left" w:pos="1400"/>
        </w:tabs>
        <w:spacing w:before="100" w:beforeAutospacing="1" w:line="276" w:lineRule="auto"/>
        <w:jc w:val="both"/>
        <w:rPr>
          <w:b/>
          <w:bCs/>
          <w:sz w:val="24"/>
          <w:szCs w:val="24"/>
        </w:rPr>
      </w:pPr>
      <w:r w:rsidRPr="00457BF4">
        <w:rPr>
          <w:spacing w:val="-8"/>
          <w:sz w:val="24"/>
          <w:szCs w:val="24"/>
        </w:rPr>
        <w:t>The program provides resources for giving feedback to teacher candidates.</w:t>
      </w:r>
    </w:p>
    <w:p w:rsidR="00DE1FF9" w:rsidRPr="00457BF4" w:rsidRDefault="00DE1FF9" w:rsidP="00DE1FF9">
      <w:pPr>
        <w:numPr>
          <w:ilvl w:val="0"/>
          <w:numId w:val="26"/>
        </w:numPr>
        <w:shd w:val="clear" w:color="auto" w:fill="FFFFFF"/>
        <w:tabs>
          <w:tab w:val="left" w:pos="1400"/>
        </w:tabs>
        <w:spacing w:before="100" w:beforeAutospacing="1" w:line="276" w:lineRule="auto"/>
        <w:rPr>
          <w:sz w:val="24"/>
          <w:szCs w:val="24"/>
        </w:rPr>
      </w:pPr>
      <w:r w:rsidRPr="00457BF4">
        <w:rPr>
          <w:spacing w:val="-8"/>
          <w:sz w:val="24"/>
          <w:szCs w:val="24"/>
        </w:rPr>
        <w:t>The program has systematic procedures for assessing the readiness of teacher candidates to progress in the program and to enter the teaching profession.</w:t>
      </w:r>
    </w:p>
    <w:p w:rsidR="00DE1FF9" w:rsidRPr="00457BF4" w:rsidRDefault="00DE1FF9" w:rsidP="00DE1FF9">
      <w:pPr>
        <w:numPr>
          <w:ilvl w:val="0"/>
          <w:numId w:val="26"/>
        </w:numPr>
        <w:shd w:val="clear" w:color="auto" w:fill="FFFFFF"/>
        <w:tabs>
          <w:tab w:val="left" w:pos="1400"/>
        </w:tabs>
        <w:spacing w:before="100" w:beforeAutospacing="1" w:line="276" w:lineRule="auto"/>
        <w:rPr>
          <w:sz w:val="24"/>
          <w:szCs w:val="24"/>
        </w:rPr>
      </w:pPr>
      <w:r w:rsidRPr="00457BF4">
        <w:rPr>
          <w:spacing w:val="-7"/>
          <w:sz w:val="24"/>
          <w:szCs w:val="24"/>
        </w:rPr>
        <w:t>The experience is designed with regularly scheduled times for conferences among the teacher candidate, school-based teacher educator, and campus-based teacher educator</w:t>
      </w:r>
      <w:r w:rsidRPr="00457BF4">
        <w:rPr>
          <w:sz w:val="24"/>
          <w:szCs w:val="24"/>
        </w:rPr>
        <w:t>.</w:t>
      </w:r>
    </w:p>
    <w:p w:rsidR="00DE1FF9" w:rsidRPr="00423271" w:rsidRDefault="00DE1FF9" w:rsidP="00DE1FF9">
      <w:pPr>
        <w:numPr>
          <w:ilvl w:val="0"/>
          <w:numId w:val="26"/>
        </w:numPr>
        <w:shd w:val="clear" w:color="auto" w:fill="FFFFFF"/>
        <w:tabs>
          <w:tab w:val="left" w:pos="1400"/>
        </w:tabs>
        <w:spacing w:before="100" w:beforeAutospacing="1" w:line="276" w:lineRule="auto"/>
        <w:rPr>
          <w:sz w:val="24"/>
          <w:szCs w:val="24"/>
        </w:rPr>
      </w:pPr>
      <w:r w:rsidRPr="00DE1FF9">
        <w:rPr>
          <w:rFonts w:asciiTheme="majorHAnsi" w:hAnsiTheme="majorHAnsi"/>
          <w:spacing w:val="-8"/>
          <w:sz w:val="24"/>
          <w:szCs w:val="24"/>
        </w:rPr>
        <w:t>Performance-based feedback and assessment procedures incorporate multiple procedures such as professional portfolios, self-assessment, and peer-</w:t>
      </w:r>
      <w:r w:rsidRPr="00423271">
        <w:rPr>
          <w:spacing w:val="-8"/>
          <w:sz w:val="24"/>
          <w:szCs w:val="24"/>
        </w:rPr>
        <w:lastRenderedPageBreak/>
        <w:t>assessment</w:t>
      </w:r>
      <w:r w:rsidRPr="00423271">
        <w:rPr>
          <w:sz w:val="24"/>
          <w:szCs w:val="24"/>
        </w:rPr>
        <w:t>.</w:t>
      </w:r>
    </w:p>
    <w:p w:rsidR="00DE1FF9" w:rsidRPr="00423271" w:rsidRDefault="00DE1FF9" w:rsidP="00DE1FF9">
      <w:pPr>
        <w:numPr>
          <w:ilvl w:val="0"/>
          <w:numId w:val="26"/>
        </w:numPr>
        <w:shd w:val="clear" w:color="auto" w:fill="FFFFFF"/>
        <w:tabs>
          <w:tab w:val="left" w:pos="1400"/>
        </w:tabs>
        <w:spacing w:before="100" w:beforeAutospacing="1" w:line="276" w:lineRule="auto"/>
        <w:rPr>
          <w:sz w:val="24"/>
          <w:szCs w:val="24"/>
        </w:rPr>
      </w:pPr>
      <w:r w:rsidRPr="00423271">
        <w:rPr>
          <w:sz w:val="24"/>
          <w:szCs w:val="24"/>
        </w:rPr>
        <w:t>Teacher candidates are aware of the field experience expectations.</w:t>
      </w:r>
    </w:p>
    <w:p w:rsidR="00DE1FF9" w:rsidRPr="00423271" w:rsidRDefault="00DE1FF9" w:rsidP="00DE1FF9">
      <w:pPr>
        <w:numPr>
          <w:ilvl w:val="0"/>
          <w:numId w:val="26"/>
        </w:numPr>
        <w:shd w:val="clear" w:color="auto" w:fill="FFFFFF"/>
        <w:tabs>
          <w:tab w:val="left" w:pos="1400"/>
        </w:tabs>
        <w:spacing w:before="100" w:beforeAutospacing="1" w:line="276" w:lineRule="auto"/>
        <w:rPr>
          <w:sz w:val="24"/>
          <w:szCs w:val="24"/>
        </w:rPr>
      </w:pPr>
      <w:r w:rsidRPr="00423271">
        <w:rPr>
          <w:sz w:val="24"/>
          <w:szCs w:val="24"/>
        </w:rPr>
        <w:t>Teacher candidates develop the knowledge, skills, and attitudes in each field experience needed to be successful at the next level of field experiences and to be a competent teacher.</w:t>
      </w:r>
    </w:p>
    <w:p w:rsidR="00DE1FF9" w:rsidRPr="00423271" w:rsidRDefault="00DE1FF9" w:rsidP="00DE1FF9">
      <w:pPr>
        <w:shd w:val="clear" w:color="auto" w:fill="FFFFFF"/>
        <w:spacing w:before="100" w:beforeAutospacing="1" w:line="276" w:lineRule="auto"/>
        <w:ind w:firstLine="720"/>
        <w:rPr>
          <w:b/>
        </w:rPr>
      </w:pPr>
      <w:r w:rsidRPr="00423271">
        <w:rPr>
          <w:b/>
          <w:spacing w:val="-7"/>
          <w:sz w:val="24"/>
          <w:szCs w:val="24"/>
        </w:rPr>
        <w:t>Program Outcomes:</w:t>
      </w:r>
    </w:p>
    <w:p w:rsidR="00DE1FF9" w:rsidRPr="00423271" w:rsidRDefault="00DE1FF9" w:rsidP="00DE1FF9">
      <w:pPr>
        <w:numPr>
          <w:ilvl w:val="0"/>
          <w:numId w:val="27"/>
        </w:numPr>
        <w:shd w:val="clear" w:color="auto" w:fill="FFFFFF"/>
        <w:tabs>
          <w:tab w:val="left" w:pos="1400"/>
        </w:tabs>
        <w:spacing w:before="100" w:beforeAutospacing="1" w:line="276" w:lineRule="auto"/>
        <w:jc w:val="both"/>
        <w:rPr>
          <w:spacing w:val="-8"/>
          <w:sz w:val="24"/>
          <w:szCs w:val="24"/>
        </w:rPr>
      </w:pPr>
      <w:r w:rsidRPr="00423271">
        <w:rPr>
          <w:spacing w:val="-8"/>
          <w:sz w:val="24"/>
          <w:szCs w:val="24"/>
        </w:rPr>
        <w:t>Teacher candidates are provided feedback for improving practice.</w:t>
      </w:r>
    </w:p>
    <w:p w:rsidR="00DE1FF9" w:rsidRPr="00423271" w:rsidRDefault="00DE1FF9" w:rsidP="00DE1FF9">
      <w:pPr>
        <w:numPr>
          <w:ilvl w:val="0"/>
          <w:numId w:val="27"/>
        </w:numPr>
        <w:shd w:val="clear" w:color="auto" w:fill="FFFFFF"/>
        <w:tabs>
          <w:tab w:val="left" w:pos="1400"/>
        </w:tabs>
        <w:spacing w:before="100" w:beforeAutospacing="1" w:line="276" w:lineRule="auto"/>
        <w:jc w:val="both"/>
        <w:rPr>
          <w:sz w:val="24"/>
          <w:szCs w:val="24"/>
        </w:rPr>
      </w:pPr>
      <w:r w:rsidRPr="00423271">
        <w:rPr>
          <w:sz w:val="24"/>
          <w:szCs w:val="24"/>
        </w:rPr>
        <w:t>Assessment and decisions about progression in the teacher education program and entry to the profession are shared functions between the campus and school-based teacher educators.</w:t>
      </w:r>
    </w:p>
    <w:p w:rsidR="00DE1FF9" w:rsidRPr="00423271" w:rsidRDefault="00DE1FF9" w:rsidP="00DE1FF9">
      <w:pPr>
        <w:shd w:val="clear" w:color="auto" w:fill="FFFFFF"/>
        <w:spacing w:before="100" w:beforeAutospacing="1" w:line="276" w:lineRule="auto"/>
        <w:ind w:firstLine="720"/>
        <w:rPr>
          <w:b/>
        </w:rPr>
      </w:pPr>
      <w:r w:rsidRPr="00423271">
        <w:rPr>
          <w:b/>
          <w:spacing w:val="-7"/>
          <w:sz w:val="24"/>
          <w:szCs w:val="24"/>
        </w:rPr>
        <w:t>Performance Outcomes:</w:t>
      </w:r>
    </w:p>
    <w:p w:rsidR="00DE1FF9" w:rsidRPr="00423271" w:rsidRDefault="00DE1FF9" w:rsidP="00DE1FF9">
      <w:pPr>
        <w:numPr>
          <w:ilvl w:val="0"/>
          <w:numId w:val="28"/>
        </w:numPr>
        <w:shd w:val="clear" w:color="auto" w:fill="FFFFFF"/>
        <w:tabs>
          <w:tab w:val="left" w:pos="1400"/>
        </w:tabs>
        <w:spacing w:before="100" w:beforeAutospacing="1" w:line="276" w:lineRule="auto"/>
      </w:pPr>
      <w:r w:rsidRPr="00423271">
        <w:rPr>
          <w:spacing w:val="-8"/>
          <w:sz w:val="24"/>
          <w:szCs w:val="24"/>
        </w:rPr>
        <w:t>Teacher candidates use feedback on practice to make changes to increase student learning.</w:t>
      </w:r>
    </w:p>
    <w:p w:rsidR="00DE1FF9" w:rsidRPr="00423271" w:rsidRDefault="00DE1FF9" w:rsidP="00DE1FF9">
      <w:pPr>
        <w:numPr>
          <w:ilvl w:val="0"/>
          <w:numId w:val="28"/>
        </w:numPr>
        <w:shd w:val="clear" w:color="auto" w:fill="FFFFFF"/>
        <w:spacing w:before="100" w:beforeAutospacing="1" w:line="276" w:lineRule="auto"/>
      </w:pPr>
      <w:r w:rsidRPr="00423271">
        <w:rPr>
          <w:sz w:val="24"/>
          <w:szCs w:val="24"/>
        </w:rPr>
        <w:t>Teacher candidates assess their own teaching on a regular basis.</w:t>
      </w:r>
    </w:p>
    <w:p w:rsidR="00DE1FF9" w:rsidRPr="00423271" w:rsidRDefault="00423271" w:rsidP="00423271">
      <w:pPr>
        <w:shd w:val="clear" w:color="auto" w:fill="FFFFFF"/>
        <w:tabs>
          <w:tab w:val="left" w:pos="30"/>
        </w:tabs>
        <w:spacing w:before="228" w:line="276" w:lineRule="auto"/>
        <w:ind w:left="360"/>
        <w:rPr>
          <w:b/>
          <w:sz w:val="28"/>
          <w:szCs w:val="28"/>
        </w:rPr>
      </w:pPr>
      <w:r>
        <w:rPr>
          <w:b/>
          <w:sz w:val="28"/>
          <w:szCs w:val="28"/>
        </w:rPr>
        <w:t xml:space="preserve">Standard 7. </w:t>
      </w:r>
      <w:r w:rsidR="00DE1FF9" w:rsidRPr="00423271">
        <w:rPr>
          <w:b/>
          <w:sz w:val="28"/>
          <w:szCs w:val="28"/>
        </w:rPr>
        <w:t>Teacher candidates, school-based teacher educators, and campus-based teacher educators interact on a regular basis about issues, best practice, and research related to schooling teaching and learning through frequent on-site observations and conferences, cross-site interactions, and use of interactive, electronic communication networks which link school, campus, and home locations.</w:t>
      </w:r>
    </w:p>
    <w:p w:rsidR="00DE1FF9" w:rsidRPr="00E41B22" w:rsidRDefault="00DE1FF9" w:rsidP="00DE1FF9">
      <w:pPr>
        <w:shd w:val="clear" w:color="auto" w:fill="FFFFFF"/>
        <w:spacing w:before="292" w:line="276" w:lineRule="auto"/>
        <w:ind w:firstLine="720"/>
      </w:pPr>
      <w:r w:rsidRPr="00E41B22">
        <w:rPr>
          <w:b/>
          <w:bCs/>
          <w:spacing w:val="-5"/>
          <w:sz w:val="24"/>
          <w:szCs w:val="24"/>
        </w:rPr>
        <w:t>Indicators:</w:t>
      </w:r>
    </w:p>
    <w:p w:rsidR="00DE1FF9" w:rsidRPr="00E41B22" w:rsidRDefault="00DE1FF9" w:rsidP="00DE1FF9">
      <w:pPr>
        <w:numPr>
          <w:ilvl w:val="0"/>
          <w:numId w:val="29"/>
        </w:numPr>
        <w:shd w:val="clear" w:color="auto" w:fill="FFFFFF"/>
        <w:tabs>
          <w:tab w:val="left" w:pos="1400"/>
        </w:tabs>
        <w:spacing w:before="28" w:line="276" w:lineRule="auto"/>
        <w:jc w:val="both"/>
        <w:rPr>
          <w:b/>
          <w:bCs/>
          <w:sz w:val="24"/>
          <w:szCs w:val="24"/>
        </w:rPr>
      </w:pPr>
      <w:r w:rsidRPr="00E41B22">
        <w:rPr>
          <w:spacing w:val="-8"/>
          <w:sz w:val="24"/>
          <w:szCs w:val="24"/>
        </w:rPr>
        <w:t>Teacher candidates, school-based teacher educators, and campus-based teacher educators communicate with each other in some way at least once a week.</w:t>
      </w:r>
    </w:p>
    <w:p w:rsidR="00DE1FF9" w:rsidRPr="00E41B22" w:rsidRDefault="00DE1FF9" w:rsidP="00DE1FF9">
      <w:pPr>
        <w:numPr>
          <w:ilvl w:val="0"/>
          <w:numId w:val="29"/>
        </w:numPr>
        <w:shd w:val="clear" w:color="auto" w:fill="FFFFFF"/>
        <w:tabs>
          <w:tab w:val="left" w:pos="1400"/>
        </w:tabs>
        <w:spacing w:before="28" w:line="276" w:lineRule="auto"/>
        <w:jc w:val="both"/>
        <w:rPr>
          <w:b/>
          <w:bCs/>
          <w:sz w:val="24"/>
          <w:szCs w:val="24"/>
        </w:rPr>
      </w:pPr>
      <w:r w:rsidRPr="00E41B22">
        <w:rPr>
          <w:spacing w:val="-8"/>
          <w:sz w:val="24"/>
          <w:szCs w:val="24"/>
        </w:rPr>
        <w:t>Quality interaction among teacher candidates, school-based teacher educators, and campus-based teacher educators facilitates a professional learning community.</w:t>
      </w:r>
    </w:p>
    <w:p w:rsidR="00DE1FF9" w:rsidRPr="00E41B22" w:rsidRDefault="00DE1FF9" w:rsidP="00DE1FF9">
      <w:pPr>
        <w:shd w:val="clear" w:color="auto" w:fill="FFFFFF"/>
        <w:spacing w:before="420" w:line="276" w:lineRule="auto"/>
        <w:ind w:firstLine="720"/>
        <w:rPr>
          <w:b/>
        </w:rPr>
      </w:pPr>
      <w:r w:rsidRPr="00E41B22">
        <w:rPr>
          <w:b/>
          <w:spacing w:val="-6"/>
          <w:sz w:val="24"/>
          <w:szCs w:val="24"/>
        </w:rPr>
        <w:t>Program Outcomes:</w:t>
      </w:r>
    </w:p>
    <w:p w:rsidR="00DE1FF9" w:rsidRPr="00E41B22" w:rsidRDefault="00DE1FF9" w:rsidP="00DE1FF9">
      <w:pPr>
        <w:numPr>
          <w:ilvl w:val="0"/>
          <w:numId w:val="30"/>
        </w:numPr>
        <w:shd w:val="clear" w:color="auto" w:fill="FFFFFF"/>
        <w:tabs>
          <w:tab w:val="left" w:pos="1388"/>
        </w:tabs>
        <w:spacing w:before="100" w:beforeAutospacing="1" w:line="276" w:lineRule="auto"/>
        <w:rPr>
          <w:ins w:id="3" w:author="School of Education" w:date="2013-05-15T11:01:00Z"/>
          <w:sz w:val="24"/>
          <w:szCs w:val="24"/>
        </w:rPr>
      </w:pPr>
      <w:r w:rsidRPr="00E41B22">
        <w:rPr>
          <w:spacing w:val="-7"/>
          <w:sz w:val="24"/>
          <w:szCs w:val="24"/>
        </w:rPr>
        <w:t xml:space="preserve">Teacher candidates and school-based and campus-based teacher educators experience satisfaction with their </w:t>
      </w:r>
      <w:r w:rsidRPr="00E41B22">
        <w:rPr>
          <w:sz w:val="24"/>
          <w:szCs w:val="24"/>
        </w:rPr>
        <w:t>interactions.</w:t>
      </w:r>
    </w:p>
    <w:p w:rsidR="00DE1FF9" w:rsidRPr="00E41B22" w:rsidRDefault="00E41B22" w:rsidP="00DE1FF9">
      <w:pPr>
        <w:numPr>
          <w:ilvl w:val="0"/>
          <w:numId w:val="30"/>
        </w:numPr>
        <w:shd w:val="clear" w:color="auto" w:fill="FFFFFF"/>
        <w:tabs>
          <w:tab w:val="left" w:pos="1388"/>
        </w:tabs>
        <w:spacing w:before="100" w:beforeAutospacing="1" w:line="276" w:lineRule="auto"/>
        <w:rPr>
          <w:sz w:val="24"/>
          <w:szCs w:val="24"/>
        </w:rPr>
      </w:pPr>
      <w:r>
        <w:rPr>
          <w:sz w:val="24"/>
          <w:szCs w:val="24"/>
        </w:rPr>
        <w:t xml:space="preserve">Create safe and supportive environment for constructive criticism and reflection. </w:t>
      </w:r>
    </w:p>
    <w:p w:rsidR="00DE1FF9" w:rsidRPr="00E41B22" w:rsidRDefault="00DE1FF9" w:rsidP="00DE1FF9">
      <w:pPr>
        <w:numPr>
          <w:ilvl w:val="0"/>
          <w:numId w:val="30"/>
        </w:numPr>
        <w:shd w:val="clear" w:color="auto" w:fill="FFFFFF"/>
        <w:tabs>
          <w:tab w:val="left" w:pos="1388"/>
        </w:tabs>
        <w:spacing w:before="100" w:beforeAutospacing="1" w:line="276" w:lineRule="auto"/>
        <w:jc w:val="both"/>
        <w:rPr>
          <w:sz w:val="24"/>
          <w:szCs w:val="24"/>
        </w:rPr>
      </w:pPr>
      <w:r w:rsidRPr="00E41B22">
        <w:rPr>
          <w:spacing w:val="-7"/>
          <w:sz w:val="24"/>
          <w:szCs w:val="24"/>
        </w:rPr>
        <w:t xml:space="preserve">Teacher candidates are part of an ongoing dialogue about teaching focused on </w:t>
      </w:r>
      <w:r w:rsidRPr="00E41B22">
        <w:rPr>
          <w:spacing w:val="-7"/>
          <w:sz w:val="24"/>
          <w:szCs w:val="24"/>
        </w:rPr>
        <w:lastRenderedPageBreak/>
        <w:t>important aspects of teaching and learning.</w:t>
      </w:r>
    </w:p>
    <w:p w:rsidR="00DE1FF9" w:rsidRPr="00E41B22" w:rsidRDefault="00DE1FF9" w:rsidP="00DE1FF9">
      <w:pPr>
        <w:numPr>
          <w:ilvl w:val="0"/>
          <w:numId w:val="30"/>
        </w:numPr>
        <w:shd w:val="clear" w:color="auto" w:fill="FFFFFF"/>
        <w:tabs>
          <w:tab w:val="left" w:pos="1388"/>
        </w:tabs>
        <w:spacing w:before="100" w:beforeAutospacing="1" w:line="276" w:lineRule="auto"/>
        <w:rPr>
          <w:sz w:val="24"/>
          <w:szCs w:val="24"/>
        </w:rPr>
      </w:pPr>
      <w:r w:rsidRPr="00E41B22">
        <w:rPr>
          <w:spacing w:val="-7"/>
          <w:sz w:val="24"/>
          <w:szCs w:val="24"/>
        </w:rPr>
        <w:t>Problems are resolved in a timely manner.</w:t>
      </w:r>
    </w:p>
    <w:p w:rsidR="00DE1FF9" w:rsidRPr="00E41B22" w:rsidRDefault="00DE1FF9" w:rsidP="00DE1FF9">
      <w:pPr>
        <w:numPr>
          <w:ilvl w:val="0"/>
          <w:numId w:val="30"/>
        </w:numPr>
        <w:shd w:val="clear" w:color="auto" w:fill="FFFFFF"/>
        <w:tabs>
          <w:tab w:val="left" w:pos="1384"/>
        </w:tabs>
        <w:spacing w:before="100" w:beforeAutospacing="1" w:line="276" w:lineRule="auto"/>
        <w:rPr>
          <w:spacing w:val="-10"/>
          <w:sz w:val="24"/>
          <w:szCs w:val="24"/>
        </w:rPr>
      </w:pPr>
      <w:r w:rsidRPr="00E41B22">
        <w:rPr>
          <w:spacing w:val="-10"/>
          <w:sz w:val="24"/>
          <w:szCs w:val="24"/>
        </w:rPr>
        <w:t>Communication problems decrease.</w:t>
      </w:r>
    </w:p>
    <w:p w:rsidR="00DE1FF9" w:rsidRPr="00E41B22" w:rsidRDefault="00DE1FF9" w:rsidP="00DE1FF9">
      <w:pPr>
        <w:shd w:val="clear" w:color="auto" w:fill="FFFFFF"/>
        <w:tabs>
          <w:tab w:val="left" w:pos="1384"/>
        </w:tabs>
        <w:spacing w:before="100" w:beforeAutospacing="1" w:line="276" w:lineRule="auto"/>
        <w:ind w:firstLine="720"/>
      </w:pPr>
      <w:r w:rsidRPr="00E41B22">
        <w:rPr>
          <w:b/>
          <w:sz w:val="24"/>
          <w:szCs w:val="24"/>
        </w:rPr>
        <w:t>Performance Outcomes:</w:t>
      </w:r>
    </w:p>
    <w:p w:rsidR="00DE1FF9" w:rsidRPr="00E41B22" w:rsidRDefault="00DE1FF9" w:rsidP="00DE1FF9">
      <w:pPr>
        <w:numPr>
          <w:ilvl w:val="0"/>
          <w:numId w:val="31"/>
        </w:numPr>
        <w:shd w:val="clear" w:color="auto" w:fill="FFFFFF"/>
        <w:tabs>
          <w:tab w:val="left" w:pos="1384"/>
        </w:tabs>
        <w:spacing w:before="100" w:beforeAutospacing="1" w:line="276" w:lineRule="auto"/>
        <w:jc w:val="both"/>
        <w:rPr>
          <w:sz w:val="24"/>
          <w:szCs w:val="24"/>
        </w:rPr>
      </w:pPr>
      <w:r w:rsidRPr="00E41B22">
        <w:rPr>
          <w:spacing w:val="-8"/>
          <w:sz w:val="24"/>
          <w:szCs w:val="24"/>
        </w:rPr>
        <w:t xml:space="preserve">Teacher candidates demonstrate increased self-confidence </w:t>
      </w:r>
      <w:r w:rsidRPr="00E41B22">
        <w:rPr>
          <w:sz w:val="24"/>
          <w:szCs w:val="24"/>
        </w:rPr>
        <w:t>and skills in communication.</w:t>
      </w:r>
    </w:p>
    <w:p w:rsidR="00DE1FF9" w:rsidRPr="007653CD" w:rsidRDefault="00DE1FF9" w:rsidP="007653CD">
      <w:pPr>
        <w:numPr>
          <w:ilvl w:val="0"/>
          <w:numId w:val="31"/>
        </w:numPr>
        <w:shd w:val="clear" w:color="auto" w:fill="FFFFFF"/>
        <w:tabs>
          <w:tab w:val="left" w:pos="1384"/>
        </w:tabs>
        <w:spacing w:before="100" w:beforeAutospacing="1" w:line="276" w:lineRule="auto"/>
        <w:rPr>
          <w:sz w:val="24"/>
          <w:szCs w:val="24"/>
        </w:rPr>
      </w:pPr>
      <w:r w:rsidRPr="00E41B22">
        <w:rPr>
          <w:spacing w:val="-7"/>
          <w:sz w:val="24"/>
          <w:szCs w:val="24"/>
        </w:rPr>
        <w:t xml:space="preserve">Teacher candidates understand that teaching is complex and demonstrate an ability to reflect on educational issues </w:t>
      </w:r>
      <w:r w:rsidRPr="00E41B22">
        <w:rPr>
          <w:sz w:val="24"/>
          <w:szCs w:val="24"/>
        </w:rPr>
        <w:t>and apply good decision making skills.</w:t>
      </w:r>
    </w:p>
    <w:p w:rsidR="00DE1FF9" w:rsidRPr="00E41B22" w:rsidRDefault="007653CD" w:rsidP="007653CD">
      <w:pPr>
        <w:shd w:val="clear" w:color="auto" w:fill="FFFFFF"/>
        <w:tabs>
          <w:tab w:val="left" w:pos="30"/>
        </w:tabs>
        <w:spacing w:before="228" w:line="276" w:lineRule="auto"/>
        <w:ind w:left="360"/>
        <w:rPr>
          <w:b/>
          <w:sz w:val="28"/>
          <w:szCs w:val="28"/>
        </w:rPr>
      </w:pPr>
      <w:r>
        <w:rPr>
          <w:b/>
          <w:spacing w:val="-4"/>
          <w:sz w:val="28"/>
          <w:szCs w:val="28"/>
        </w:rPr>
        <w:t xml:space="preserve">Standard 8. </w:t>
      </w:r>
      <w:r w:rsidR="00DE1FF9" w:rsidRPr="00E41B22">
        <w:rPr>
          <w:b/>
          <w:spacing w:val="-4"/>
          <w:sz w:val="28"/>
          <w:szCs w:val="28"/>
        </w:rPr>
        <w:t xml:space="preserve">Field experiences incorporate opportunities for ongoing reflection </w:t>
      </w:r>
      <w:r w:rsidR="00DE1FF9" w:rsidRPr="00E41B22">
        <w:rPr>
          <w:b/>
          <w:spacing w:val="-3"/>
          <w:sz w:val="28"/>
          <w:szCs w:val="28"/>
        </w:rPr>
        <w:t xml:space="preserve">on and analysis of teaching and learning, conditions of schooling, </w:t>
      </w:r>
      <w:r w:rsidR="00DE1FF9" w:rsidRPr="00E41B22">
        <w:rPr>
          <w:b/>
          <w:spacing w:val="-5"/>
          <w:sz w:val="28"/>
          <w:szCs w:val="28"/>
        </w:rPr>
        <w:t>and student development in light of teacher education program goals agreed upon by campus-based and school-based educators.</w:t>
      </w:r>
    </w:p>
    <w:p w:rsidR="00DE1FF9" w:rsidRPr="00E41B22" w:rsidRDefault="00DE1FF9" w:rsidP="00DE1FF9">
      <w:pPr>
        <w:shd w:val="clear" w:color="auto" w:fill="FFFFFF"/>
        <w:spacing w:before="300" w:line="276" w:lineRule="auto"/>
        <w:ind w:firstLine="720"/>
      </w:pPr>
      <w:r w:rsidRPr="00E41B22">
        <w:rPr>
          <w:b/>
          <w:bCs/>
          <w:spacing w:val="-5"/>
          <w:sz w:val="24"/>
          <w:szCs w:val="24"/>
        </w:rPr>
        <w:t>Indicators:</w:t>
      </w:r>
    </w:p>
    <w:p w:rsidR="00DE1FF9" w:rsidRPr="00E41B22" w:rsidRDefault="00DE1FF9" w:rsidP="00DE1FF9">
      <w:pPr>
        <w:numPr>
          <w:ilvl w:val="0"/>
          <w:numId w:val="32"/>
        </w:numPr>
        <w:shd w:val="clear" w:color="auto" w:fill="FFFFFF"/>
        <w:tabs>
          <w:tab w:val="left" w:pos="1384"/>
        </w:tabs>
        <w:spacing w:before="28" w:line="276" w:lineRule="auto"/>
        <w:rPr>
          <w:b/>
          <w:bCs/>
          <w:sz w:val="24"/>
          <w:szCs w:val="24"/>
        </w:rPr>
      </w:pPr>
      <w:r w:rsidRPr="00E41B22">
        <w:rPr>
          <w:spacing w:val="-8"/>
          <w:sz w:val="24"/>
          <w:szCs w:val="24"/>
        </w:rPr>
        <w:t xml:space="preserve">Teacher candidates routinely are required to reflect on their </w:t>
      </w:r>
      <w:r w:rsidRPr="00E41B22">
        <w:rPr>
          <w:sz w:val="24"/>
          <w:szCs w:val="24"/>
        </w:rPr>
        <w:t>field experiences.</w:t>
      </w:r>
    </w:p>
    <w:p w:rsidR="00DE1FF9" w:rsidRPr="00E41B22" w:rsidRDefault="00DE1FF9" w:rsidP="00DE1FF9">
      <w:pPr>
        <w:numPr>
          <w:ilvl w:val="0"/>
          <w:numId w:val="32"/>
        </w:numPr>
        <w:shd w:val="clear" w:color="auto" w:fill="FFFFFF"/>
        <w:tabs>
          <w:tab w:val="left" w:pos="1384"/>
        </w:tabs>
        <w:spacing w:before="264" w:line="276" w:lineRule="auto"/>
        <w:jc w:val="both"/>
        <w:rPr>
          <w:sz w:val="24"/>
          <w:szCs w:val="24"/>
        </w:rPr>
      </w:pPr>
      <w:r w:rsidRPr="00E41B22">
        <w:rPr>
          <w:spacing w:val="-7"/>
          <w:sz w:val="24"/>
          <w:szCs w:val="24"/>
        </w:rPr>
        <w:t xml:space="preserve">Campus and school-based teacher educators pose critical </w:t>
      </w:r>
      <w:r w:rsidRPr="00E41B22">
        <w:rPr>
          <w:spacing w:val="-8"/>
          <w:sz w:val="24"/>
          <w:szCs w:val="24"/>
        </w:rPr>
        <w:t xml:space="preserve">thinking questions about the nature of teaching, learning, </w:t>
      </w:r>
      <w:r w:rsidRPr="00E41B22">
        <w:rPr>
          <w:sz w:val="24"/>
          <w:szCs w:val="24"/>
        </w:rPr>
        <w:t>and schooling to teacher candidates.</w:t>
      </w:r>
    </w:p>
    <w:p w:rsidR="00DE1FF9" w:rsidRPr="00E41B22" w:rsidRDefault="00DE1FF9" w:rsidP="00DE1FF9">
      <w:pPr>
        <w:numPr>
          <w:ilvl w:val="0"/>
          <w:numId w:val="32"/>
        </w:numPr>
        <w:shd w:val="clear" w:color="auto" w:fill="FFFFFF"/>
        <w:tabs>
          <w:tab w:val="left" w:pos="1384"/>
        </w:tabs>
        <w:spacing w:before="236" w:line="276" w:lineRule="auto"/>
        <w:jc w:val="both"/>
        <w:rPr>
          <w:sz w:val="24"/>
          <w:szCs w:val="24"/>
        </w:rPr>
      </w:pPr>
      <w:r w:rsidRPr="00E41B22">
        <w:rPr>
          <w:spacing w:val="-7"/>
          <w:sz w:val="24"/>
          <w:szCs w:val="24"/>
        </w:rPr>
        <w:t xml:space="preserve">Tools for reflection, such as journals and portfolios, are a </w:t>
      </w:r>
      <w:r w:rsidRPr="00E41B22">
        <w:rPr>
          <w:sz w:val="24"/>
          <w:szCs w:val="24"/>
        </w:rPr>
        <w:t>part of field experiences.</w:t>
      </w:r>
    </w:p>
    <w:p w:rsidR="00DE1FF9" w:rsidRPr="00E41B22" w:rsidRDefault="00DE1FF9" w:rsidP="00DE1FF9">
      <w:pPr>
        <w:numPr>
          <w:ilvl w:val="0"/>
          <w:numId w:val="32"/>
        </w:numPr>
        <w:shd w:val="clear" w:color="auto" w:fill="FFFFFF"/>
        <w:tabs>
          <w:tab w:val="left" w:pos="1384"/>
        </w:tabs>
        <w:spacing w:before="236" w:line="276" w:lineRule="auto"/>
        <w:jc w:val="both"/>
        <w:rPr>
          <w:sz w:val="24"/>
          <w:szCs w:val="24"/>
        </w:rPr>
      </w:pPr>
      <w:r w:rsidRPr="00E41B22">
        <w:rPr>
          <w:sz w:val="24"/>
          <w:szCs w:val="24"/>
        </w:rPr>
        <w:t>Teacher candidates analyze teaching in terms of why as well as how.</w:t>
      </w:r>
    </w:p>
    <w:p w:rsidR="00DE1FF9" w:rsidRPr="00E41B22" w:rsidRDefault="00DE1FF9" w:rsidP="00DE1FF9">
      <w:pPr>
        <w:shd w:val="clear" w:color="auto" w:fill="FFFFFF"/>
        <w:spacing w:before="424" w:line="276" w:lineRule="auto"/>
        <w:ind w:firstLine="720"/>
        <w:rPr>
          <w:b/>
        </w:rPr>
      </w:pPr>
      <w:r w:rsidRPr="00E41B22">
        <w:rPr>
          <w:b/>
          <w:spacing w:val="-7"/>
          <w:sz w:val="24"/>
          <w:szCs w:val="24"/>
        </w:rPr>
        <w:t>Program Outcomes:</w:t>
      </w:r>
    </w:p>
    <w:p w:rsidR="00DE1FF9" w:rsidRPr="00E41B22" w:rsidRDefault="00DE1FF9" w:rsidP="00DE1FF9">
      <w:pPr>
        <w:numPr>
          <w:ilvl w:val="0"/>
          <w:numId w:val="33"/>
        </w:numPr>
        <w:shd w:val="clear" w:color="auto" w:fill="FFFFFF"/>
        <w:tabs>
          <w:tab w:val="left" w:pos="1380"/>
        </w:tabs>
        <w:spacing w:before="100" w:beforeAutospacing="1" w:line="276" w:lineRule="auto"/>
        <w:rPr>
          <w:sz w:val="24"/>
          <w:szCs w:val="24"/>
        </w:rPr>
      </w:pPr>
      <w:r w:rsidRPr="00E41B22">
        <w:rPr>
          <w:spacing w:val="-8"/>
          <w:sz w:val="24"/>
          <w:szCs w:val="24"/>
        </w:rPr>
        <w:t>Teacher candidates understand teaching as complex.</w:t>
      </w:r>
    </w:p>
    <w:p w:rsidR="00DE1FF9" w:rsidRPr="00E41B22" w:rsidRDefault="00DE1FF9" w:rsidP="00DE1FF9">
      <w:pPr>
        <w:numPr>
          <w:ilvl w:val="0"/>
          <w:numId w:val="33"/>
        </w:numPr>
        <w:shd w:val="clear" w:color="auto" w:fill="FFFFFF"/>
        <w:tabs>
          <w:tab w:val="left" w:pos="1380"/>
        </w:tabs>
        <w:spacing w:before="100" w:beforeAutospacing="1" w:line="276" w:lineRule="auto"/>
        <w:jc w:val="both"/>
        <w:rPr>
          <w:sz w:val="24"/>
          <w:szCs w:val="24"/>
        </w:rPr>
      </w:pPr>
      <w:r w:rsidRPr="00E41B22">
        <w:rPr>
          <w:spacing w:val="-7"/>
          <w:sz w:val="24"/>
          <w:szCs w:val="24"/>
        </w:rPr>
        <w:t>Teacher candidates view teaching as ongoing decision-making rather than a prescriptive activity.</w:t>
      </w:r>
    </w:p>
    <w:p w:rsidR="00DE1FF9" w:rsidRPr="00E41B22" w:rsidRDefault="00DE1FF9" w:rsidP="00DE1FF9">
      <w:pPr>
        <w:numPr>
          <w:ilvl w:val="0"/>
          <w:numId w:val="33"/>
        </w:numPr>
        <w:shd w:val="clear" w:color="auto" w:fill="FFFFFF"/>
        <w:tabs>
          <w:tab w:val="left" w:pos="1380"/>
        </w:tabs>
        <w:spacing w:before="100" w:beforeAutospacing="1" w:line="276" w:lineRule="auto"/>
        <w:rPr>
          <w:sz w:val="24"/>
          <w:szCs w:val="24"/>
        </w:rPr>
      </w:pPr>
      <w:r w:rsidRPr="00E41B22">
        <w:rPr>
          <w:spacing w:val="-8"/>
          <w:sz w:val="24"/>
          <w:szCs w:val="24"/>
        </w:rPr>
        <w:t>Teacher candidates achieve praxis.</w:t>
      </w:r>
    </w:p>
    <w:p w:rsidR="00DE1FF9" w:rsidRPr="00E41B22" w:rsidRDefault="00DE1FF9" w:rsidP="00DE1FF9">
      <w:pPr>
        <w:shd w:val="clear" w:color="auto" w:fill="FFFFFF"/>
        <w:tabs>
          <w:tab w:val="left" w:pos="1388"/>
        </w:tabs>
        <w:spacing w:before="84" w:line="276" w:lineRule="auto"/>
        <w:ind w:firstLine="720"/>
        <w:rPr>
          <w:b/>
        </w:rPr>
      </w:pPr>
      <w:r w:rsidRPr="00E41B22">
        <w:rPr>
          <w:b/>
          <w:sz w:val="24"/>
          <w:szCs w:val="24"/>
        </w:rPr>
        <w:t>Performance Outcomes:</w:t>
      </w:r>
    </w:p>
    <w:p w:rsidR="00DE1FF9" w:rsidRPr="00E41B22" w:rsidRDefault="00DE1FF9" w:rsidP="00DE1FF9">
      <w:pPr>
        <w:numPr>
          <w:ilvl w:val="0"/>
          <w:numId w:val="34"/>
        </w:numPr>
        <w:shd w:val="clear" w:color="auto" w:fill="FFFFFF"/>
        <w:tabs>
          <w:tab w:val="left" w:pos="1388"/>
        </w:tabs>
        <w:spacing w:before="100" w:beforeAutospacing="1" w:line="276" w:lineRule="auto"/>
        <w:jc w:val="both"/>
        <w:rPr>
          <w:sz w:val="24"/>
          <w:szCs w:val="24"/>
        </w:rPr>
      </w:pPr>
      <w:r w:rsidRPr="00E41B22">
        <w:rPr>
          <w:spacing w:val="-8"/>
          <w:sz w:val="24"/>
          <w:szCs w:val="24"/>
        </w:rPr>
        <w:t>Teacher candidates discuss the complexities of the teaching role in meeting the challenges of the classroom.</w:t>
      </w:r>
    </w:p>
    <w:p w:rsidR="00DE1FF9" w:rsidRPr="00E41B22" w:rsidRDefault="00DE1FF9" w:rsidP="00DE1FF9">
      <w:pPr>
        <w:numPr>
          <w:ilvl w:val="0"/>
          <w:numId w:val="34"/>
        </w:numPr>
        <w:shd w:val="clear" w:color="auto" w:fill="FFFFFF"/>
        <w:tabs>
          <w:tab w:val="left" w:pos="1388"/>
        </w:tabs>
        <w:spacing w:before="100" w:beforeAutospacing="1" w:line="276" w:lineRule="auto"/>
        <w:rPr>
          <w:sz w:val="24"/>
          <w:szCs w:val="24"/>
        </w:rPr>
      </w:pPr>
      <w:r w:rsidRPr="00E41B22">
        <w:rPr>
          <w:spacing w:val="-7"/>
          <w:sz w:val="24"/>
          <w:szCs w:val="24"/>
        </w:rPr>
        <w:t>Teacher candidates demonstrate an ability to be an effective decision maker using data regarding students, school context, goals, and available knowledge.</w:t>
      </w:r>
    </w:p>
    <w:p w:rsidR="00DE1FF9" w:rsidRPr="00E41B22" w:rsidRDefault="007653CD" w:rsidP="007653CD">
      <w:pPr>
        <w:shd w:val="clear" w:color="auto" w:fill="FFFFFF"/>
        <w:tabs>
          <w:tab w:val="left" w:pos="696"/>
        </w:tabs>
        <w:spacing w:before="352" w:line="276" w:lineRule="auto"/>
        <w:ind w:left="360"/>
        <w:rPr>
          <w:b/>
          <w:spacing w:val="-2"/>
          <w:sz w:val="28"/>
          <w:szCs w:val="28"/>
        </w:rPr>
      </w:pPr>
      <w:r>
        <w:rPr>
          <w:b/>
          <w:spacing w:val="-5"/>
          <w:sz w:val="28"/>
          <w:szCs w:val="28"/>
        </w:rPr>
        <w:lastRenderedPageBreak/>
        <w:t xml:space="preserve">Standard 9. </w:t>
      </w:r>
      <w:r w:rsidR="00DE1FF9" w:rsidRPr="00E41B22">
        <w:rPr>
          <w:b/>
          <w:spacing w:val="-5"/>
          <w:sz w:val="28"/>
          <w:szCs w:val="28"/>
        </w:rPr>
        <w:t xml:space="preserve">Field experiences occur in a context and in a sequence consistent </w:t>
      </w:r>
      <w:r w:rsidR="00DE1FF9" w:rsidRPr="00E41B22">
        <w:rPr>
          <w:b/>
          <w:spacing w:val="-2"/>
          <w:sz w:val="28"/>
          <w:szCs w:val="28"/>
        </w:rPr>
        <w:t>with the goals and mission of the teacher education program.</w:t>
      </w:r>
    </w:p>
    <w:p w:rsidR="00DE1FF9" w:rsidRPr="00E41B22" w:rsidRDefault="00DE1FF9" w:rsidP="00DE1FF9">
      <w:pPr>
        <w:shd w:val="clear" w:color="auto" w:fill="FFFFFF"/>
        <w:spacing w:before="296" w:line="276" w:lineRule="auto"/>
        <w:ind w:firstLine="720"/>
      </w:pPr>
      <w:r w:rsidRPr="00E41B22">
        <w:rPr>
          <w:b/>
          <w:bCs/>
          <w:spacing w:val="-5"/>
          <w:sz w:val="24"/>
          <w:szCs w:val="24"/>
        </w:rPr>
        <w:t>Indicators:</w:t>
      </w:r>
    </w:p>
    <w:p w:rsidR="00DE1FF9" w:rsidRPr="00E41B22" w:rsidRDefault="00DE1FF9" w:rsidP="00DE1FF9">
      <w:pPr>
        <w:numPr>
          <w:ilvl w:val="0"/>
          <w:numId w:val="36"/>
        </w:numPr>
        <w:shd w:val="clear" w:color="auto" w:fill="FFFFFF"/>
        <w:tabs>
          <w:tab w:val="left" w:pos="1380"/>
        </w:tabs>
        <w:spacing w:before="100" w:beforeAutospacing="1" w:line="276" w:lineRule="auto"/>
        <w:jc w:val="both"/>
        <w:rPr>
          <w:b/>
          <w:bCs/>
          <w:sz w:val="24"/>
          <w:szCs w:val="24"/>
        </w:rPr>
      </w:pPr>
      <w:r w:rsidRPr="00E41B22">
        <w:rPr>
          <w:spacing w:val="-8"/>
          <w:sz w:val="24"/>
          <w:szCs w:val="24"/>
        </w:rPr>
        <w:t xml:space="preserve">Campus and school-based teacher educators hold compatible views and philosophies about teaching </w:t>
      </w:r>
      <w:r w:rsidRPr="00E41B22">
        <w:rPr>
          <w:sz w:val="24"/>
          <w:szCs w:val="24"/>
        </w:rPr>
        <w:t>and learning.</w:t>
      </w:r>
    </w:p>
    <w:p w:rsidR="00DE1FF9" w:rsidRPr="00E41B22" w:rsidRDefault="00DE1FF9" w:rsidP="00DE1FF9">
      <w:pPr>
        <w:numPr>
          <w:ilvl w:val="0"/>
          <w:numId w:val="36"/>
        </w:numPr>
        <w:shd w:val="clear" w:color="auto" w:fill="FFFFFF"/>
        <w:tabs>
          <w:tab w:val="left" w:pos="1380"/>
        </w:tabs>
        <w:spacing w:before="100" w:beforeAutospacing="1" w:line="276" w:lineRule="auto"/>
        <w:rPr>
          <w:sz w:val="24"/>
          <w:szCs w:val="24"/>
        </w:rPr>
      </w:pPr>
      <w:r w:rsidRPr="00E41B22">
        <w:rPr>
          <w:spacing w:val="-8"/>
          <w:sz w:val="24"/>
          <w:szCs w:val="24"/>
        </w:rPr>
        <w:t xml:space="preserve">The content of campus-based education is modeled </w:t>
      </w:r>
      <w:r w:rsidRPr="00E41B22">
        <w:rPr>
          <w:sz w:val="24"/>
          <w:szCs w:val="24"/>
        </w:rPr>
        <w:t>in school-based field experiences.</w:t>
      </w:r>
    </w:p>
    <w:p w:rsidR="00DE1FF9" w:rsidRPr="00E41B22" w:rsidRDefault="00DE1FF9" w:rsidP="00DE1FF9">
      <w:pPr>
        <w:numPr>
          <w:ilvl w:val="0"/>
          <w:numId w:val="36"/>
        </w:numPr>
        <w:shd w:val="clear" w:color="auto" w:fill="FFFFFF"/>
        <w:tabs>
          <w:tab w:val="left" w:pos="1380"/>
        </w:tabs>
        <w:spacing w:before="100" w:beforeAutospacing="1" w:line="276" w:lineRule="auto"/>
        <w:rPr>
          <w:sz w:val="24"/>
          <w:szCs w:val="24"/>
        </w:rPr>
      </w:pPr>
      <w:r w:rsidRPr="00E41B22">
        <w:rPr>
          <w:spacing w:val="-6"/>
          <w:sz w:val="24"/>
          <w:szCs w:val="24"/>
        </w:rPr>
        <w:t>What is changing in schools is studied in teacher education.</w:t>
      </w:r>
    </w:p>
    <w:p w:rsidR="007653CD" w:rsidRDefault="00DE1FF9" w:rsidP="00DE1FF9">
      <w:pPr>
        <w:numPr>
          <w:ilvl w:val="0"/>
          <w:numId w:val="36"/>
        </w:numPr>
        <w:shd w:val="clear" w:color="auto" w:fill="FFFFFF"/>
        <w:tabs>
          <w:tab w:val="left" w:pos="1400"/>
        </w:tabs>
        <w:spacing w:before="100" w:beforeAutospacing="1" w:line="276" w:lineRule="auto"/>
        <w:jc w:val="both"/>
        <w:rPr>
          <w:sz w:val="24"/>
          <w:szCs w:val="24"/>
        </w:rPr>
      </w:pPr>
      <w:r w:rsidRPr="00E41B22">
        <w:rPr>
          <w:spacing w:val="-8"/>
          <w:sz w:val="24"/>
          <w:szCs w:val="24"/>
        </w:rPr>
        <w:t xml:space="preserve">The teacher education program has varied field experiences designed to meet varied and sequential goals of the teacher </w:t>
      </w:r>
      <w:r w:rsidRPr="00E41B22">
        <w:rPr>
          <w:sz w:val="24"/>
          <w:szCs w:val="24"/>
        </w:rPr>
        <w:t>education program.</w:t>
      </w:r>
    </w:p>
    <w:p w:rsidR="007653CD" w:rsidRDefault="00DE1FF9" w:rsidP="00DE1FF9">
      <w:pPr>
        <w:numPr>
          <w:ilvl w:val="0"/>
          <w:numId w:val="36"/>
        </w:numPr>
        <w:shd w:val="clear" w:color="auto" w:fill="FFFFFF"/>
        <w:tabs>
          <w:tab w:val="left" w:pos="1400"/>
        </w:tabs>
        <w:spacing w:before="100" w:beforeAutospacing="1" w:line="276" w:lineRule="auto"/>
        <w:jc w:val="both"/>
        <w:rPr>
          <w:sz w:val="24"/>
          <w:szCs w:val="24"/>
        </w:rPr>
      </w:pPr>
      <w:r w:rsidRPr="007653CD">
        <w:rPr>
          <w:spacing w:val="-8"/>
          <w:sz w:val="24"/>
          <w:szCs w:val="24"/>
        </w:rPr>
        <w:t xml:space="preserve">Field experiences are sequential and cumulative and based </w:t>
      </w:r>
      <w:r w:rsidRPr="007653CD">
        <w:rPr>
          <w:sz w:val="24"/>
          <w:szCs w:val="24"/>
        </w:rPr>
        <w:t>on models of professional development.</w:t>
      </w:r>
    </w:p>
    <w:p w:rsidR="00DE1FF9" w:rsidRPr="007653CD" w:rsidRDefault="00DE1FF9" w:rsidP="00DE1FF9">
      <w:pPr>
        <w:numPr>
          <w:ilvl w:val="0"/>
          <w:numId w:val="36"/>
        </w:numPr>
        <w:shd w:val="clear" w:color="auto" w:fill="FFFFFF"/>
        <w:tabs>
          <w:tab w:val="left" w:pos="1400"/>
        </w:tabs>
        <w:spacing w:before="100" w:beforeAutospacing="1" w:line="276" w:lineRule="auto"/>
        <w:jc w:val="both"/>
        <w:rPr>
          <w:sz w:val="24"/>
          <w:szCs w:val="24"/>
        </w:rPr>
      </w:pPr>
      <w:r w:rsidRPr="007653CD">
        <w:rPr>
          <w:spacing w:val="-7"/>
          <w:sz w:val="24"/>
          <w:szCs w:val="24"/>
        </w:rPr>
        <w:t>The scope and sequence of field experiences is highly related to the developmental stages of the teacher candidates.</w:t>
      </w:r>
    </w:p>
    <w:p w:rsidR="00DE1FF9" w:rsidRPr="00E41B22" w:rsidRDefault="00DE1FF9" w:rsidP="00DE1FF9">
      <w:pPr>
        <w:shd w:val="clear" w:color="auto" w:fill="FFFFFF"/>
        <w:spacing w:before="280" w:line="276" w:lineRule="auto"/>
        <w:ind w:firstLine="720"/>
        <w:rPr>
          <w:b/>
        </w:rPr>
      </w:pPr>
      <w:r w:rsidRPr="00E41B22">
        <w:rPr>
          <w:b/>
          <w:spacing w:val="-5"/>
          <w:sz w:val="24"/>
          <w:szCs w:val="24"/>
        </w:rPr>
        <w:t>Program Outcomes:</w:t>
      </w:r>
    </w:p>
    <w:p w:rsidR="00DE1FF9" w:rsidRPr="00E41B22" w:rsidRDefault="00DE1FF9" w:rsidP="00DE1FF9">
      <w:pPr>
        <w:numPr>
          <w:ilvl w:val="0"/>
          <w:numId w:val="37"/>
        </w:numPr>
        <w:shd w:val="clear" w:color="auto" w:fill="FFFFFF"/>
        <w:tabs>
          <w:tab w:val="left" w:pos="1400"/>
        </w:tabs>
        <w:spacing w:before="100" w:beforeAutospacing="1" w:line="276" w:lineRule="auto"/>
        <w:rPr>
          <w:sz w:val="24"/>
          <w:szCs w:val="24"/>
        </w:rPr>
      </w:pPr>
      <w:r w:rsidRPr="00E41B22">
        <w:rPr>
          <w:spacing w:val="-8"/>
          <w:sz w:val="24"/>
          <w:szCs w:val="24"/>
        </w:rPr>
        <w:t xml:space="preserve">Field placements meet different goals of the teacher </w:t>
      </w:r>
      <w:r w:rsidRPr="00E41B22">
        <w:rPr>
          <w:sz w:val="24"/>
          <w:szCs w:val="24"/>
        </w:rPr>
        <w:t>education program.</w:t>
      </w:r>
    </w:p>
    <w:p w:rsidR="00DE1FF9" w:rsidRPr="00E41B22" w:rsidRDefault="00DE1FF9" w:rsidP="00DE1FF9">
      <w:pPr>
        <w:numPr>
          <w:ilvl w:val="0"/>
          <w:numId w:val="37"/>
        </w:numPr>
        <w:shd w:val="clear" w:color="auto" w:fill="FFFFFF"/>
        <w:tabs>
          <w:tab w:val="left" w:pos="1400"/>
        </w:tabs>
        <w:spacing w:before="100" w:beforeAutospacing="1" w:line="276" w:lineRule="auto"/>
        <w:rPr>
          <w:sz w:val="24"/>
          <w:szCs w:val="24"/>
        </w:rPr>
      </w:pPr>
      <w:r w:rsidRPr="00E41B22">
        <w:rPr>
          <w:spacing w:val="-9"/>
          <w:sz w:val="24"/>
          <w:szCs w:val="24"/>
        </w:rPr>
        <w:t xml:space="preserve">Field experiences are sequenced to meet the developmental </w:t>
      </w:r>
      <w:r w:rsidRPr="00E41B22">
        <w:rPr>
          <w:sz w:val="24"/>
          <w:szCs w:val="24"/>
        </w:rPr>
        <w:t>needs of teacher candidates.</w:t>
      </w:r>
    </w:p>
    <w:p w:rsidR="00DE1FF9" w:rsidRPr="00E41B22" w:rsidRDefault="00DE1FF9" w:rsidP="00DE1FF9">
      <w:pPr>
        <w:shd w:val="clear" w:color="auto" w:fill="FFFFFF"/>
        <w:spacing w:before="292" w:line="276" w:lineRule="auto"/>
        <w:ind w:firstLine="720"/>
        <w:rPr>
          <w:b/>
        </w:rPr>
      </w:pPr>
      <w:r w:rsidRPr="00E41B22">
        <w:rPr>
          <w:b/>
          <w:spacing w:val="-6"/>
          <w:sz w:val="24"/>
          <w:szCs w:val="24"/>
        </w:rPr>
        <w:t>Performance Outcomes:</w:t>
      </w:r>
    </w:p>
    <w:p w:rsidR="00DE1FF9" w:rsidRPr="009901FC" w:rsidRDefault="00DE1FF9" w:rsidP="009901FC">
      <w:pPr>
        <w:numPr>
          <w:ilvl w:val="0"/>
          <w:numId w:val="38"/>
        </w:numPr>
        <w:shd w:val="clear" w:color="auto" w:fill="FFFFFF"/>
        <w:tabs>
          <w:tab w:val="left" w:pos="1400"/>
        </w:tabs>
        <w:spacing w:before="100" w:beforeAutospacing="1" w:line="276" w:lineRule="auto"/>
        <w:jc w:val="both"/>
      </w:pPr>
      <w:r w:rsidRPr="00E41B22">
        <w:rPr>
          <w:spacing w:val="-8"/>
          <w:sz w:val="24"/>
          <w:szCs w:val="24"/>
        </w:rPr>
        <w:t>Teacher candidates relate theory and practice to instructional</w:t>
      </w:r>
      <w:ins w:id="4" w:author="David Byrd" w:date="2014-02-26T09:58:00Z">
        <w:r w:rsidRPr="00E41B22">
          <w:rPr>
            <w:sz w:val="24"/>
            <w:szCs w:val="24"/>
          </w:rPr>
          <w:t xml:space="preserve"> </w:t>
        </w:r>
      </w:ins>
      <w:r w:rsidRPr="00E41B22">
        <w:rPr>
          <w:sz w:val="24"/>
          <w:szCs w:val="24"/>
        </w:rPr>
        <w:t>decision</w:t>
      </w:r>
      <w:r w:rsidR="009901FC">
        <w:rPr>
          <w:sz w:val="24"/>
          <w:szCs w:val="24"/>
        </w:rPr>
        <w:t>-</w:t>
      </w:r>
      <w:r w:rsidRPr="00E41B22">
        <w:rPr>
          <w:sz w:val="24"/>
          <w:szCs w:val="24"/>
        </w:rPr>
        <w:t>making.</w:t>
      </w:r>
    </w:p>
    <w:p w:rsidR="00DE1FF9" w:rsidRPr="00E41B22" w:rsidRDefault="009901FC" w:rsidP="009901FC">
      <w:pPr>
        <w:shd w:val="clear" w:color="auto" w:fill="FFFFFF"/>
        <w:tabs>
          <w:tab w:val="left" w:pos="696"/>
        </w:tabs>
        <w:spacing w:before="352" w:line="276" w:lineRule="auto"/>
        <w:ind w:left="360"/>
        <w:rPr>
          <w:b/>
          <w:sz w:val="28"/>
          <w:szCs w:val="28"/>
        </w:rPr>
      </w:pPr>
      <w:r>
        <w:rPr>
          <w:b/>
          <w:spacing w:val="-5"/>
          <w:sz w:val="28"/>
          <w:szCs w:val="28"/>
        </w:rPr>
        <w:t xml:space="preserve">Section 10. </w:t>
      </w:r>
      <w:r w:rsidR="00DE1FF9" w:rsidRPr="00E41B22">
        <w:rPr>
          <w:b/>
          <w:spacing w:val="-5"/>
          <w:sz w:val="28"/>
          <w:szCs w:val="28"/>
        </w:rPr>
        <w:t>Field experiences occ</w:t>
      </w:r>
      <w:r>
        <w:rPr>
          <w:b/>
          <w:spacing w:val="-5"/>
          <w:sz w:val="28"/>
          <w:szCs w:val="28"/>
        </w:rPr>
        <w:t>ur in contexts that welcome teac</w:t>
      </w:r>
      <w:r w:rsidR="00DE1FF9" w:rsidRPr="00E41B22">
        <w:rPr>
          <w:b/>
          <w:spacing w:val="-5"/>
          <w:sz w:val="28"/>
          <w:szCs w:val="28"/>
        </w:rPr>
        <w:t xml:space="preserve">her candidates </w:t>
      </w:r>
      <w:r w:rsidR="00DE1FF9" w:rsidRPr="00E41B22">
        <w:rPr>
          <w:b/>
          <w:sz w:val="28"/>
          <w:szCs w:val="28"/>
        </w:rPr>
        <w:t>with a warm, supportive environment.</w:t>
      </w:r>
    </w:p>
    <w:p w:rsidR="00DE1FF9" w:rsidRPr="00E41B22" w:rsidRDefault="00DE1FF9" w:rsidP="00DE1FF9">
      <w:pPr>
        <w:shd w:val="clear" w:color="auto" w:fill="FFFFFF"/>
        <w:spacing w:before="292" w:line="276" w:lineRule="auto"/>
        <w:ind w:firstLine="720"/>
      </w:pPr>
      <w:r w:rsidRPr="00E41B22">
        <w:rPr>
          <w:b/>
          <w:bCs/>
          <w:spacing w:val="-4"/>
          <w:sz w:val="24"/>
          <w:szCs w:val="24"/>
        </w:rPr>
        <w:t>Indicators:</w:t>
      </w:r>
    </w:p>
    <w:p w:rsidR="00DE1FF9" w:rsidRPr="00E41B22" w:rsidRDefault="00DE1FF9" w:rsidP="00DE1FF9">
      <w:pPr>
        <w:numPr>
          <w:ilvl w:val="0"/>
          <w:numId w:val="38"/>
        </w:numPr>
        <w:shd w:val="clear" w:color="auto" w:fill="FFFFFF"/>
        <w:tabs>
          <w:tab w:val="left" w:pos="1400"/>
        </w:tabs>
        <w:spacing w:before="100" w:beforeAutospacing="1" w:line="276" w:lineRule="auto"/>
        <w:jc w:val="both"/>
        <w:rPr>
          <w:b/>
          <w:bCs/>
          <w:sz w:val="24"/>
          <w:szCs w:val="24"/>
        </w:rPr>
      </w:pPr>
      <w:r w:rsidRPr="00E41B22">
        <w:rPr>
          <w:spacing w:val="-8"/>
          <w:sz w:val="24"/>
          <w:szCs w:val="24"/>
        </w:rPr>
        <w:t xml:space="preserve">Teacher candidates feel comfortable in the schools in which </w:t>
      </w:r>
      <w:r w:rsidRPr="00E41B22">
        <w:rPr>
          <w:sz w:val="24"/>
          <w:szCs w:val="24"/>
        </w:rPr>
        <w:t>they are placed.</w:t>
      </w:r>
    </w:p>
    <w:p w:rsidR="00DE1FF9" w:rsidRPr="00E41B22" w:rsidRDefault="00DE1FF9" w:rsidP="00DE1FF9">
      <w:pPr>
        <w:numPr>
          <w:ilvl w:val="0"/>
          <w:numId w:val="38"/>
        </w:numPr>
        <w:shd w:val="clear" w:color="auto" w:fill="FFFFFF"/>
        <w:tabs>
          <w:tab w:val="left" w:pos="1400"/>
        </w:tabs>
        <w:spacing w:before="100" w:beforeAutospacing="1" w:line="276" w:lineRule="auto"/>
        <w:jc w:val="both"/>
        <w:rPr>
          <w:sz w:val="24"/>
          <w:szCs w:val="24"/>
        </w:rPr>
      </w:pPr>
      <w:r w:rsidRPr="00E41B22">
        <w:rPr>
          <w:spacing w:val="-7"/>
          <w:sz w:val="24"/>
          <w:szCs w:val="24"/>
        </w:rPr>
        <w:t>Stakeholders are aware of benefits to P-12 students resulting from having teacher candidates in their classrooms.</w:t>
      </w:r>
    </w:p>
    <w:p w:rsidR="00DE1FF9" w:rsidRPr="00E41B22" w:rsidRDefault="00DE1FF9" w:rsidP="00DE1FF9">
      <w:pPr>
        <w:numPr>
          <w:ilvl w:val="0"/>
          <w:numId w:val="38"/>
        </w:numPr>
        <w:shd w:val="clear" w:color="auto" w:fill="FFFFFF"/>
        <w:tabs>
          <w:tab w:val="left" w:pos="1400"/>
        </w:tabs>
        <w:spacing w:before="100" w:beforeAutospacing="1" w:line="276" w:lineRule="auto"/>
        <w:jc w:val="both"/>
        <w:rPr>
          <w:sz w:val="24"/>
          <w:szCs w:val="24"/>
        </w:rPr>
      </w:pPr>
      <w:r w:rsidRPr="00E41B22">
        <w:rPr>
          <w:spacing w:val="-8"/>
          <w:sz w:val="24"/>
          <w:szCs w:val="24"/>
        </w:rPr>
        <w:t xml:space="preserve">Administrators, teachers, students, and parents in the school </w:t>
      </w:r>
      <w:r w:rsidRPr="00E41B22">
        <w:rPr>
          <w:spacing w:val="-7"/>
          <w:sz w:val="24"/>
          <w:szCs w:val="24"/>
        </w:rPr>
        <w:t xml:space="preserve">setting want and support teacher candidates in their schools </w:t>
      </w:r>
      <w:r w:rsidRPr="00E41B22">
        <w:rPr>
          <w:sz w:val="24"/>
          <w:szCs w:val="24"/>
        </w:rPr>
        <w:t>and classrooms.</w:t>
      </w:r>
    </w:p>
    <w:p w:rsidR="00DE1FF9" w:rsidRPr="00E41B22" w:rsidRDefault="00DE1FF9" w:rsidP="00DE1FF9">
      <w:pPr>
        <w:shd w:val="clear" w:color="auto" w:fill="FFFFFF"/>
        <w:spacing w:before="284" w:line="276" w:lineRule="auto"/>
        <w:ind w:firstLine="720"/>
        <w:rPr>
          <w:b/>
        </w:rPr>
      </w:pPr>
      <w:r w:rsidRPr="00E41B22">
        <w:rPr>
          <w:b/>
          <w:spacing w:val="-5"/>
          <w:sz w:val="24"/>
          <w:szCs w:val="24"/>
        </w:rPr>
        <w:t>Program Outcome:</w:t>
      </w:r>
    </w:p>
    <w:p w:rsidR="00DE1FF9" w:rsidRPr="00E41B22" w:rsidRDefault="00DE1FF9" w:rsidP="00DE1FF9">
      <w:pPr>
        <w:numPr>
          <w:ilvl w:val="0"/>
          <w:numId w:val="39"/>
        </w:numPr>
        <w:shd w:val="clear" w:color="auto" w:fill="FFFFFF"/>
        <w:tabs>
          <w:tab w:val="left" w:pos="1400"/>
        </w:tabs>
        <w:spacing w:before="100" w:beforeAutospacing="1" w:line="276" w:lineRule="auto"/>
      </w:pPr>
      <w:r w:rsidRPr="00E41B22">
        <w:rPr>
          <w:spacing w:val="-7"/>
          <w:sz w:val="24"/>
          <w:szCs w:val="24"/>
        </w:rPr>
        <w:t xml:space="preserve">Teacher candidates are able to learn more from field experiences because their </w:t>
      </w:r>
      <w:r w:rsidRPr="00E41B22">
        <w:rPr>
          <w:spacing w:val="-7"/>
          <w:sz w:val="24"/>
          <w:szCs w:val="24"/>
        </w:rPr>
        <w:lastRenderedPageBreak/>
        <w:t xml:space="preserve">personal standing in the school </w:t>
      </w:r>
      <w:r w:rsidRPr="00E41B22">
        <w:rPr>
          <w:sz w:val="24"/>
          <w:szCs w:val="24"/>
        </w:rPr>
        <w:t>is clear, and they feel welcome.</w:t>
      </w:r>
    </w:p>
    <w:p w:rsidR="00DE1FF9" w:rsidRPr="00E41B22" w:rsidRDefault="00DE1FF9" w:rsidP="00DE1FF9">
      <w:pPr>
        <w:shd w:val="clear" w:color="auto" w:fill="FFFFFF"/>
        <w:spacing w:before="100" w:beforeAutospacing="1" w:line="276" w:lineRule="auto"/>
        <w:ind w:firstLine="720"/>
        <w:rPr>
          <w:b/>
        </w:rPr>
      </w:pPr>
      <w:r w:rsidRPr="00E41B22">
        <w:rPr>
          <w:b/>
          <w:spacing w:val="-6"/>
          <w:sz w:val="24"/>
          <w:szCs w:val="24"/>
        </w:rPr>
        <w:t>Performance Outcome:</w:t>
      </w:r>
    </w:p>
    <w:p w:rsidR="00DE1FF9" w:rsidRPr="00BF27D9" w:rsidRDefault="00DE1FF9" w:rsidP="00BF27D9">
      <w:pPr>
        <w:numPr>
          <w:ilvl w:val="0"/>
          <w:numId w:val="39"/>
        </w:numPr>
        <w:shd w:val="clear" w:color="auto" w:fill="FFFFFF"/>
        <w:tabs>
          <w:tab w:val="left" w:pos="1408"/>
        </w:tabs>
        <w:spacing w:before="100" w:beforeAutospacing="1" w:line="276" w:lineRule="auto"/>
      </w:pPr>
      <w:r w:rsidRPr="00E41B22">
        <w:rPr>
          <w:spacing w:val="-7"/>
          <w:sz w:val="24"/>
          <w:szCs w:val="24"/>
        </w:rPr>
        <w:t xml:space="preserve">Teacher candidates participate in the life of the school as </w:t>
      </w:r>
      <w:r w:rsidRPr="00E41B22">
        <w:rPr>
          <w:sz w:val="24"/>
          <w:szCs w:val="24"/>
        </w:rPr>
        <w:t>a member of a learning community.</w:t>
      </w:r>
    </w:p>
    <w:p w:rsidR="00DE1FF9" w:rsidRPr="00E41B22" w:rsidRDefault="00BF27D9" w:rsidP="00BF27D9">
      <w:pPr>
        <w:shd w:val="clear" w:color="auto" w:fill="FFFFFF"/>
        <w:tabs>
          <w:tab w:val="left" w:pos="696"/>
        </w:tabs>
        <w:spacing w:before="352" w:line="276" w:lineRule="auto"/>
        <w:ind w:left="360"/>
        <w:rPr>
          <w:b/>
          <w:sz w:val="28"/>
          <w:szCs w:val="28"/>
        </w:rPr>
      </w:pPr>
      <w:r>
        <w:rPr>
          <w:b/>
          <w:spacing w:val="-5"/>
          <w:sz w:val="28"/>
          <w:szCs w:val="28"/>
        </w:rPr>
        <w:t xml:space="preserve">Standard 11.  </w:t>
      </w:r>
      <w:r w:rsidR="00DE1FF9" w:rsidRPr="00E41B22">
        <w:rPr>
          <w:b/>
          <w:spacing w:val="-5"/>
          <w:sz w:val="28"/>
          <w:szCs w:val="28"/>
        </w:rPr>
        <w:t xml:space="preserve">Field experiences occur with diverse student populations and in </w:t>
      </w:r>
      <w:r w:rsidR="00DE1FF9" w:rsidRPr="00E41B22">
        <w:rPr>
          <w:b/>
          <w:sz w:val="28"/>
          <w:szCs w:val="28"/>
        </w:rPr>
        <w:t>diverse settings.</w:t>
      </w:r>
    </w:p>
    <w:p w:rsidR="00DE1FF9" w:rsidRPr="00E41B22" w:rsidRDefault="00DE1FF9" w:rsidP="00DE1FF9">
      <w:pPr>
        <w:shd w:val="clear" w:color="auto" w:fill="FFFFFF"/>
        <w:spacing w:before="292" w:line="276" w:lineRule="auto"/>
        <w:ind w:firstLine="720"/>
      </w:pPr>
      <w:r w:rsidRPr="00E41B22">
        <w:rPr>
          <w:b/>
          <w:bCs/>
          <w:spacing w:val="-4"/>
          <w:sz w:val="24"/>
          <w:szCs w:val="24"/>
        </w:rPr>
        <w:t>Indicators:</w:t>
      </w:r>
    </w:p>
    <w:p w:rsidR="00DE1FF9" w:rsidRPr="00E41B22" w:rsidRDefault="00DE1FF9" w:rsidP="00DE1FF9">
      <w:pPr>
        <w:numPr>
          <w:ilvl w:val="0"/>
          <w:numId w:val="39"/>
        </w:numPr>
        <w:shd w:val="clear" w:color="auto" w:fill="FFFFFF"/>
        <w:tabs>
          <w:tab w:val="left" w:pos="1408"/>
        </w:tabs>
        <w:spacing w:before="264" w:line="276" w:lineRule="auto"/>
        <w:rPr>
          <w:b/>
          <w:bCs/>
          <w:sz w:val="24"/>
          <w:szCs w:val="24"/>
        </w:rPr>
      </w:pPr>
      <w:r w:rsidRPr="00E41B22">
        <w:rPr>
          <w:spacing w:val="-8"/>
          <w:sz w:val="24"/>
          <w:szCs w:val="24"/>
        </w:rPr>
        <w:t xml:space="preserve">Teacher candidates have extended field experiences with </w:t>
      </w:r>
      <w:r w:rsidRPr="00E41B22">
        <w:rPr>
          <w:spacing w:val="-7"/>
          <w:sz w:val="24"/>
          <w:szCs w:val="24"/>
        </w:rPr>
        <w:t xml:space="preserve">diverse school populations including students of different </w:t>
      </w:r>
      <w:r w:rsidRPr="00E41B22">
        <w:rPr>
          <w:spacing w:val="-8"/>
          <w:sz w:val="24"/>
          <w:szCs w:val="24"/>
        </w:rPr>
        <w:t>age levels, diverse racial and ethnic groups, diverse socio</w:t>
      </w:r>
      <w:r w:rsidRPr="00E41B22">
        <w:rPr>
          <w:spacing w:val="-8"/>
          <w:sz w:val="24"/>
          <w:szCs w:val="24"/>
        </w:rPr>
        <w:softHyphen/>
      </w:r>
      <w:r w:rsidRPr="00E41B22">
        <w:rPr>
          <w:spacing w:val="-7"/>
          <w:sz w:val="24"/>
          <w:szCs w:val="24"/>
        </w:rPr>
        <w:t>economic backgrounds, and diverse special needs.</w:t>
      </w:r>
    </w:p>
    <w:p w:rsidR="00DE1FF9" w:rsidRPr="00E41B22" w:rsidRDefault="00DE1FF9" w:rsidP="00DE1FF9">
      <w:pPr>
        <w:numPr>
          <w:ilvl w:val="0"/>
          <w:numId w:val="39"/>
        </w:numPr>
        <w:shd w:val="clear" w:color="auto" w:fill="FFFFFF"/>
        <w:tabs>
          <w:tab w:val="left" w:pos="1408"/>
        </w:tabs>
        <w:spacing w:before="244" w:line="276" w:lineRule="auto"/>
        <w:rPr>
          <w:sz w:val="24"/>
          <w:szCs w:val="24"/>
        </w:rPr>
      </w:pPr>
      <w:r w:rsidRPr="00E41B22">
        <w:rPr>
          <w:spacing w:val="-7"/>
          <w:sz w:val="24"/>
          <w:szCs w:val="24"/>
        </w:rPr>
        <w:t>The teacher education program has a systematic way of providing diverse placements for teacher candidates.</w:t>
      </w:r>
    </w:p>
    <w:p w:rsidR="00DE1FF9" w:rsidRPr="00E41B22" w:rsidRDefault="00DE1FF9" w:rsidP="00DE1FF9">
      <w:pPr>
        <w:numPr>
          <w:ilvl w:val="0"/>
          <w:numId w:val="39"/>
        </w:numPr>
        <w:shd w:val="clear" w:color="auto" w:fill="FFFFFF"/>
        <w:tabs>
          <w:tab w:val="left" w:pos="1408"/>
        </w:tabs>
        <w:spacing w:before="252" w:line="276" w:lineRule="auto"/>
        <w:rPr>
          <w:sz w:val="24"/>
          <w:szCs w:val="24"/>
        </w:rPr>
      </w:pPr>
      <w:r w:rsidRPr="00E41B22">
        <w:rPr>
          <w:spacing w:val="-8"/>
          <w:sz w:val="24"/>
          <w:szCs w:val="24"/>
        </w:rPr>
        <w:t>Teacher candidates have field experiences in schools with diverse administrative, curricular, and structural features.</w:t>
      </w:r>
    </w:p>
    <w:p w:rsidR="00DE1FF9" w:rsidRPr="00E41B22" w:rsidRDefault="00DE1FF9" w:rsidP="00DE1FF9">
      <w:pPr>
        <w:shd w:val="clear" w:color="auto" w:fill="FFFFFF"/>
        <w:spacing w:before="404" w:line="276" w:lineRule="auto"/>
        <w:ind w:firstLine="720"/>
        <w:rPr>
          <w:b/>
        </w:rPr>
      </w:pPr>
      <w:r w:rsidRPr="00E41B22">
        <w:rPr>
          <w:b/>
          <w:spacing w:val="-6"/>
          <w:sz w:val="24"/>
          <w:szCs w:val="24"/>
        </w:rPr>
        <w:t>Program Outcome:</w:t>
      </w:r>
    </w:p>
    <w:p w:rsidR="00DE1FF9" w:rsidRPr="00E41B22" w:rsidRDefault="00DE1FF9" w:rsidP="00DE1FF9">
      <w:pPr>
        <w:numPr>
          <w:ilvl w:val="0"/>
          <w:numId w:val="40"/>
        </w:numPr>
        <w:shd w:val="clear" w:color="auto" w:fill="FFFFFF"/>
        <w:tabs>
          <w:tab w:val="left" w:pos="1408"/>
        </w:tabs>
        <w:spacing w:before="392" w:line="276" w:lineRule="auto"/>
      </w:pPr>
      <w:r w:rsidRPr="00E41B22">
        <w:rPr>
          <w:spacing w:val="-8"/>
          <w:sz w:val="24"/>
          <w:szCs w:val="24"/>
        </w:rPr>
        <w:t xml:space="preserve">Teacher candidates have opportunities to work with different </w:t>
      </w:r>
      <w:r w:rsidRPr="00E41B22">
        <w:rPr>
          <w:sz w:val="24"/>
          <w:szCs w:val="24"/>
        </w:rPr>
        <w:t>students and in different school structures.</w:t>
      </w:r>
    </w:p>
    <w:p w:rsidR="00DE1FF9" w:rsidRPr="00E41B22" w:rsidRDefault="00DE1FF9" w:rsidP="00DE1FF9">
      <w:pPr>
        <w:shd w:val="clear" w:color="auto" w:fill="FFFFFF"/>
        <w:spacing w:before="404" w:line="276" w:lineRule="auto"/>
        <w:ind w:firstLine="720"/>
        <w:rPr>
          <w:b/>
        </w:rPr>
      </w:pPr>
      <w:r w:rsidRPr="00E41B22">
        <w:rPr>
          <w:b/>
          <w:spacing w:val="-5"/>
          <w:sz w:val="24"/>
          <w:szCs w:val="24"/>
        </w:rPr>
        <w:t>Performance Outcomes:</w:t>
      </w:r>
    </w:p>
    <w:p w:rsidR="00DE1FF9" w:rsidRPr="00E41B22" w:rsidRDefault="00DE1FF9" w:rsidP="00DE1FF9">
      <w:pPr>
        <w:numPr>
          <w:ilvl w:val="0"/>
          <w:numId w:val="40"/>
        </w:numPr>
        <w:shd w:val="clear" w:color="auto" w:fill="FFFFFF"/>
        <w:tabs>
          <w:tab w:val="left" w:pos="1408"/>
        </w:tabs>
        <w:spacing w:before="384" w:line="276" w:lineRule="auto"/>
        <w:rPr>
          <w:sz w:val="24"/>
          <w:szCs w:val="24"/>
        </w:rPr>
      </w:pPr>
      <w:r w:rsidRPr="00E41B22">
        <w:rPr>
          <w:spacing w:val="-7"/>
          <w:sz w:val="24"/>
          <w:szCs w:val="24"/>
        </w:rPr>
        <w:t xml:space="preserve">The teacher candidate plans instruction that addresses the </w:t>
      </w:r>
      <w:r w:rsidRPr="00E41B22">
        <w:rPr>
          <w:sz w:val="24"/>
          <w:szCs w:val="24"/>
        </w:rPr>
        <w:t>needs and interests of diverse students.</w:t>
      </w:r>
    </w:p>
    <w:p w:rsidR="00DE1FF9" w:rsidRPr="00BF27D9" w:rsidRDefault="00DE1FF9" w:rsidP="00BF27D9">
      <w:pPr>
        <w:numPr>
          <w:ilvl w:val="0"/>
          <w:numId w:val="40"/>
        </w:numPr>
        <w:shd w:val="clear" w:color="auto" w:fill="FFFFFF"/>
        <w:tabs>
          <w:tab w:val="left" w:pos="1408"/>
        </w:tabs>
        <w:spacing w:before="360" w:line="276" w:lineRule="auto"/>
        <w:rPr>
          <w:sz w:val="24"/>
          <w:szCs w:val="24"/>
        </w:rPr>
      </w:pPr>
      <w:r w:rsidRPr="00E41B22">
        <w:rPr>
          <w:spacing w:val="-9"/>
          <w:sz w:val="24"/>
          <w:szCs w:val="24"/>
        </w:rPr>
        <w:t xml:space="preserve">The teacher education candidate works effectively in a </w:t>
      </w:r>
      <w:r w:rsidRPr="00E41B22">
        <w:rPr>
          <w:spacing w:val="-7"/>
          <w:sz w:val="24"/>
          <w:szCs w:val="24"/>
        </w:rPr>
        <w:t>variety of settings with diverse students.</w:t>
      </w:r>
    </w:p>
    <w:p w:rsidR="00DE1FF9" w:rsidRPr="00E41B22" w:rsidRDefault="00BF27D9" w:rsidP="00BF27D9">
      <w:pPr>
        <w:shd w:val="clear" w:color="auto" w:fill="FFFFFF"/>
        <w:tabs>
          <w:tab w:val="left" w:pos="30"/>
          <w:tab w:val="left" w:pos="101"/>
          <w:tab w:val="left" w:pos="700"/>
        </w:tabs>
        <w:spacing w:before="232" w:line="276" w:lineRule="auto"/>
        <w:ind w:left="360"/>
        <w:rPr>
          <w:b/>
          <w:sz w:val="28"/>
          <w:szCs w:val="28"/>
        </w:rPr>
      </w:pPr>
      <w:r>
        <w:rPr>
          <w:b/>
          <w:spacing w:val="-7"/>
          <w:sz w:val="28"/>
          <w:szCs w:val="28"/>
        </w:rPr>
        <w:t xml:space="preserve">Standard 12.  </w:t>
      </w:r>
      <w:r w:rsidR="00DE1FF9" w:rsidRPr="00E41B22">
        <w:rPr>
          <w:b/>
          <w:spacing w:val="-7"/>
          <w:sz w:val="28"/>
          <w:szCs w:val="28"/>
        </w:rPr>
        <w:t xml:space="preserve">Field experience programs receive adequate resources including </w:t>
      </w:r>
      <w:r w:rsidR="00DE1FF9" w:rsidRPr="00E41B22">
        <w:rPr>
          <w:b/>
          <w:spacing w:val="-4"/>
          <w:sz w:val="28"/>
          <w:szCs w:val="28"/>
        </w:rPr>
        <w:t xml:space="preserve">financial support for the administration and implementation of </w:t>
      </w:r>
      <w:r w:rsidR="00DE1FF9" w:rsidRPr="00E41B22">
        <w:rPr>
          <w:b/>
          <w:sz w:val="28"/>
          <w:szCs w:val="28"/>
        </w:rPr>
        <w:t>quality field experiences.</w:t>
      </w:r>
    </w:p>
    <w:p w:rsidR="00DE1FF9" w:rsidRPr="00E41B22" w:rsidRDefault="00DE1FF9" w:rsidP="00DE1FF9">
      <w:pPr>
        <w:shd w:val="clear" w:color="auto" w:fill="FFFFFF"/>
        <w:spacing w:before="388" w:line="276" w:lineRule="auto"/>
        <w:ind w:firstLine="720"/>
      </w:pPr>
      <w:r w:rsidRPr="00E41B22">
        <w:rPr>
          <w:b/>
          <w:bCs/>
          <w:spacing w:val="-4"/>
          <w:sz w:val="24"/>
          <w:szCs w:val="24"/>
        </w:rPr>
        <w:lastRenderedPageBreak/>
        <w:t>Indicators:</w:t>
      </w:r>
    </w:p>
    <w:p w:rsidR="00DE1FF9" w:rsidRPr="00E41B22" w:rsidRDefault="00DE1FF9" w:rsidP="00DE1FF9">
      <w:pPr>
        <w:numPr>
          <w:ilvl w:val="0"/>
          <w:numId w:val="43"/>
        </w:numPr>
        <w:shd w:val="clear" w:color="auto" w:fill="FFFFFF"/>
        <w:tabs>
          <w:tab w:val="left" w:pos="1412"/>
        </w:tabs>
        <w:spacing w:before="396" w:line="276" w:lineRule="auto"/>
        <w:rPr>
          <w:b/>
          <w:bCs/>
          <w:sz w:val="24"/>
          <w:szCs w:val="24"/>
        </w:rPr>
      </w:pPr>
      <w:r w:rsidRPr="00E41B22">
        <w:rPr>
          <w:spacing w:val="-8"/>
          <w:sz w:val="24"/>
          <w:szCs w:val="24"/>
        </w:rPr>
        <w:t xml:space="preserve">Field experiences programs are able to meet the standards </w:t>
      </w:r>
      <w:r w:rsidRPr="00E41B22">
        <w:rPr>
          <w:sz w:val="24"/>
          <w:szCs w:val="24"/>
        </w:rPr>
        <w:t>above as shown by the indicators above.</w:t>
      </w:r>
    </w:p>
    <w:p w:rsidR="00DE1FF9" w:rsidRPr="00E41B22" w:rsidRDefault="00DE1FF9" w:rsidP="00DE1FF9">
      <w:pPr>
        <w:numPr>
          <w:ilvl w:val="0"/>
          <w:numId w:val="43"/>
        </w:numPr>
        <w:shd w:val="clear" w:color="auto" w:fill="FFFFFF"/>
        <w:tabs>
          <w:tab w:val="left" w:pos="1412"/>
        </w:tabs>
        <w:spacing w:before="376" w:line="276" w:lineRule="auto"/>
        <w:rPr>
          <w:sz w:val="24"/>
          <w:szCs w:val="24"/>
        </w:rPr>
      </w:pPr>
      <w:r w:rsidRPr="00E41B22">
        <w:rPr>
          <w:spacing w:val="-7"/>
          <w:sz w:val="24"/>
          <w:szCs w:val="24"/>
        </w:rPr>
        <w:t xml:space="preserve">Administration of field experiences is a school based and a </w:t>
      </w:r>
      <w:r w:rsidRPr="00E41B22">
        <w:rPr>
          <w:spacing w:val="-8"/>
          <w:sz w:val="24"/>
          <w:szCs w:val="24"/>
        </w:rPr>
        <w:t xml:space="preserve">campus based activity and includes teacher educators and/or </w:t>
      </w:r>
      <w:r w:rsidRPr="00E41B22">
        <w:rPr>
          <w:sz w:val="24"/>
          <w:szCs w:val="24"/>
        </w:rPr>
        <w:t>administrators from both contexts.</w:t>
      </w:r>
    </w:p>
    <w:p w:rsidR="00DE1FF9" w:rsidRPr="00E41B22" w:rsidRDefault="00DE1FF9" w:rsidP="00DE1FF9">
      <w:pPr>
        <w:numPr>
          <w:ilvl w:val="0"/>
          <w:numId w:val="43"/>
        </w:numPr>
        <w:shd w:val="clear" w:color="auto" w:fill="FFFFFF"/>
        <w:tabs>
          <w:tab w:val="left" w:pos="1412"/>
        </w:tabs>
        <w:spacing w:before="368" w:line="276" w:lineRule="auto"/>
        <w:rPr>
          <w:sz w:val="24"/>
          <w:szCs w:val="24"/>
        </w:rPr>
      </w:pPr>
      <w:r w:rsidRPr="00E41B22">
        <w:rPr>
          <w:spacing w:val="-6"/>
          <w:sz w:val="24"/>
          <w:szCs w:val="24"/>
        </w:rPr>
        <w:t xml:space="preserve">A person or group of persons is designated and compensated </w:t>
      </w:r>
      <w:r w:rsidRPr="00E41B22">
        <w:rPr>
          <w:spacing w:val="-7"/>
          <w:sz w:val="24"/>
          <w:szCs w:val="24"/>
        </w:rPr>
        <w:t xml:space="preserve">for handling logistical responsibilities of the field experience program including teacher candidate clearance; procurement and placement of teacher candidates in field assignments; </w:t>
      </w:r>
      <w:r w:rsidRPr="00E41B22">
        <w:rPr>
          <w:spacing w:val="-8"/>
          <w:sz w:val="24"/>
          <w:szCs w:val="24"/>
        </w:rPr>
        <w:t xml:space="preserve">development of field experience guidelines, handbooks, etc.; </w:t>
      </w:r>
      <w:proofErr w:type="gramStart"/>
      <w:r w:rsidRPr="00E41B22">
        <w:rPr>
          <w:spacing w:val="-7"/>
          <w:sz w:val="24"/>
          <w:szCs w:val="24"/>
        </w:rPr>
        <w:t>arranging</w:t>
      </w:r>
      <w:proofErr w:type="gramEnd"/>
      <w:r w:rsidRPr="00E41B22">
        <w:rPr>
          <w:spacing w:val="-7"/>
          <w:sz w:val="24"/>
          <w:szCs w:val="24"/>
        </w:rPr>
        <w:t xml:space="preserve"> seminars and meetings that include large groups of </w:t>
      </w:r>
      <w:r w:rsidRPr="00E41B22">
        <w:rPr>
          <w:spacing w:val="-8"/>
          <w:sz w:val="24"/>
          <w:szCs w:val="24"/>
        </w:rPr>
        <w:t xml:space="preserve">teacher candidates; and developing and implementing </w:t>
      </w:r>
      <w:r w:rsidRPr="00E41B22">
        <w:rPr>
          <w:sz w:val="24"/>
          <w:szCs w:val="24"/>
        </w:rPr>
        <w:t>assessment and research procedures.</w:t>
      </w:r>
    </w:p>
    <w:p w:rsidR="00DE1FF9" w:rsidRPr="00E41B22" w:rsidRDefault="00DE1FF9" w:rsidP="00DE1FF9">
      <w:pPr>
        <w:numPr>
          <w:ilvl w:val="0"/>
          <w:numId w:val="43"/>
        </w:numPr>
        <w:shd w:val="clear" w:color="auto" w:fill="FFFFFF"/>
        <w:tabs>
          <w:tab w:val="left" w:pos="1412"/>
        </w:tabs>
        <w:spacing w:before="372" w:line="276" w:lineRule="auto"/>
        <w:rPr>
          <w:sz w:val="24"/>
          <w:szCs w:val="24"/>
        </w:rPr>
      </w:pPr>
      <w:r w:rsidRPr="00E41B22">
        <w:rPr>
          <w:spacing w:val="-8"/>
          <w:sz w:val="24"/>
          <w:szCs w:val="24"/>
        </w:rPr>
        <w:t xml:space="preserve">School based and campus based teacher educators take </w:t>
      </w:r>
      <w:r w:rsidRPr="00E41B22">
        <w:rPr>
          <w:sz w:val="24"/>
          <w:szCs w:val="24"/>
        </w:rPr>
        <w:t>responsibility for providing resources.</w:t>
      </w:r>
    </w:p>
    <w:p w:rsidR="00DE1FF9" w:rsidRPr="00E41B22" w:rsidRDefault="00DE1FF9" w:rsidP="00DE1FF9">
      <w:pPr>
        <w:numPr>
          <w:ilvl w:val="0"/>
          <w:numId w:val="10"/>
        </w:numPr>
        <w:shd w:val="clear" w:color="auto" w:fill="FFFFFF"/>
        <w:tabs>
          <w:tab w:val="left" w:pos="1412"/>
        </w:tabs>
        <w:spacing w:before="372" w:line="352" w:lineRule="exact"/>
        <w:rPr>
          <w:color w:val="000000"/>
          <w:sz w:val="24"/>
          <w:szCs w:val="24"/>
        </w:rPr>
        <w:sectPr w:rsidR="00DE1FF9" w:rsidRPr="00E41B22">
          <w:pgSz w:w="12240" w:h="15840" w:code="1"/>
          <w:pgMar w:top="1440" w:right="1440" w:bottom="1440" w:left="1440" w:header="720" w:footer="720" w:gutter="0"/>
          <w:pgNumType w:start="1"/>
          <w:cols w:space="60"/>
          <w:noEndnote/>
        </w:sectPr>
      </w:pPr>
    </w:p>
    <w:p w:rsidR="00BA2851" w:rsidRPr="00E41B22" w:rsidRDefault="00BA2851" w:rsidP="00BA2851">
      <w:pPr>
        <w:shd w:val="clear" w:color="auto" w:fill="FFFFFF"/>
        <w:tabs>
          <w:tab w:val="left" w:pos="30"/>
        </w:tabs>
        <w:spacing w:before="228" w:line="276" w:lineRule="auto"/>
        <w:ind w:left="720"/>
        <w:rPr>
          <w:b/>
          <w:color w:val="17365D" w:themeColor="text2" w:themeShade="BF"/>
          <w:spacing w:val="-5"/>
          <w:sz w:val="28"/>
          <w:szCs w:val="28"/>
        </w:rPr>
      </w:pPr>
    </w:p>
    <w:p w:rsidR="00F96F2F" w:rsidRPr="00F96F2F" w:rsidRDefault="00F96F2F" w:rsidP="00F96F2F">
      <w:pPr>
        <w:spacing w:after="280"/>
        <w:rPr>
          <w:rFonts w:cs="Calibri"/>
          <w:sz w:val="24"/>
          <w:szCs w:val="24"/>
        </w:rPr>
      </w:pPr>
    </w:p>
    <w:p w:rsidR="00BA2851" w:rsidRPr="00F96F2F" w:rsidRDefault="00BA2851">
      <w:pPr>
        <w:rPr>
          <w:sz w:val="24"/>
        </w:rPr>
      </w:pPr>
    </w:p>
    <w:sectPr w:rsidR="00BA2851" w:rsidRPr="00F96F2F" w:rsidSect="00F96F2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altName w:val="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902AA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E24E5A7A"/>
    <w:lvl w:ilvl="0">
      <w:numFmt w:val="bullet"/>
      <w:lvlText w:val="*"/>
      <w:lvlJc w:val="left"/>
    </w:lvl>
  </w:abstractNum>
  <w:abstractNum w:abstractNumId="2">
    <w:nsid w:val="00835ADD"/>
    <w:multiLevelType w:val="hybridMultilevel"/>
    <w:tmpl w:val="34B69792"/>
    <w:lvl w:ilvl="0" w:tplc="E24E5A7A">
      <w:start w:val="65535"/>
      <w:numFmt w:val="bullet"/>
      <w:lvlText w:val="□"/>
      <w:legacy w:legacy="1" w:legacySpace="0" w:legacyIndent="704"/>
      <w:lvlJc w:val="left"/>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6C2F89"/>
    <w:multiLevelType w:val="hybridMultilevel"/>
    <w:tmpl w:val="95C2A236"/>
    <w:lvl w:ilvl="0" w:tplc="D388A388">
      <w:start w:val="65535"/>
      <w:numFmt w:val="bullet"/>
      <w:lvlText w:val="□"/>
      <w:lvlJc w:val="left"/>
      <w:pPr>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D42824"/>
    <w:multiLevelType w:val="singleLevel"/>
    <w:tmpl w:val="41C81786"/>
    <w:lvl w:ilvl="0">
      <w:start w:val="3"/>
      <w:numFmt w:val="decimal"/>
      <w:lvlText w:val="%1."/>
      <w:legacy w:legacy="1" w:legacySpace="0" w:legacyIndent="692"/>
      <w:lvlJc w:val="left"/>
      <w:rPr>
        <w:rFonts w:ascii="Times New Roman" w:hAnsi="Times New Roman" w:cs="Times New Roman" w:hint="default"/>
      </w:rPr>
    </w:lvl>
  </w:abstractNum>
  <w:abstractNum w:abstractNumId="5">
    <w:nsid w:val="07A458FB"/>
    <w:multiLevelType w:val="hybridMultilevel"/>
    <w:tmpl w:val="C302A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5A1893"/>
    <w:multiLevelType w:val="hybridMultilevel"/>
    <w:tmpl w:val="F3943EE4"/>
    <w:lvl w:ilvl="0" w:tplc="74D8E44E">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945D95"/>
    <w:multiLevelType w:val="hybridMultilevel"/>
    <w:tmpl w:val="DAF0B2A8"/>
    <w:lvl w:ilvl="0" w:tplc="74D8E44E">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BA0202"/>
    <w:multiLevelType w:val="hybridMultilevel"/>
    <w:tmpl w:val="4E740CC8"/>
    <w:lvl w:ilvl="0" w:tplc="8E3CFF1E">
      <w:start w:val="65535"/>
      <w:numFmt w:val="bullet"/>
      <w:lvlText w:val="□"/>
      <w:lvlJc w:val="left"/>
      <w:pPr>
        <w:ind w:left="144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185A16"/>
    <w:multiLevelType w:val="multilevel"/>
    <w:tmpl w:val="498607EC"/>
    <w:lvl w:ilvl="0">
      <w:start w:val="65535"/>
      <w:numFmt w:val="bullet"/>
      <w:lvlText w:val="□"/>
      <w:lvlJc w:val="left"/>
      <w:pPr>
        <w:ind w:left="1440" w:hanging="720"/>
      </w:pPr>
      <w:rPr>
        <w:rFonts w:ascii="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13E978C6"/>
    <w:multiLevelType w:val="hybridMultilevel"/>
    <w:tmpl w:val="8E5CD0FA"/>
    <w:lvl w:ilvl="0" w:tplc="79B2445C">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FE1931"/>
    <w:multiLevelType w:val="hybridMultilevel"/>
    <w:tmpl w:val="1F02E1B0"/>
    <w:lvl w:ilvl="0" w:tplc="64CC3ADA">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8146C5"/>
    <w:multiLevelType w:val="multilevel"/>
    <w:tmpl w:val="34B69792"/>
    <w:lvl w:ilvl="0">
      <w:start w:val="65535"/>
      <w:numFmt w:val="bullet"/>
      <w:lvlText w:val="□"/>
      <w:legacy w:legacy="1" w:legacySpace="0" w:legacyIndent="704"/>
      <w:lvlJc w:val="left"/>
      <w:rPr>
        <w:rFonts w:ascii="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1CDD06E1"/>
    <w:multiLevelType w:val="hybridMultilevel"/>
    <w:tmpl w:val="090453BE"/>
    <w:lvl w:ilvl="0" w:tplc="8E3CFF1E">
      <w:start w:val="65535"/>
      <w:numFmt w:val="bullet"/>
      <w:lvlText w:val="□"/>
      <w:lvlJc w:val="left"/>
      <w:pPr>
        <w:ind w:left="144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0538"/>
    <w:multiLevelType w:val="hybridMultilevel"/>
    <w:tmpl w:val="B3BE269C"/>
    <w:lvl w:ilvl="0" w:tplc="49C8F9F8">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445542"/>
    <w:multiLevelType w:val="hybridMultilevel"/>
    <w:tmpl w:val="826032CC"/>
    <w:lvl w:ilvl="0" w:tplc="1772CE84">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2B6727"/>
    <w:multiLevelType w:val="multilevel"/>
    <w:tmpl w:val="95C2A236"/>
    <w:lvl w:ilvl="0">
      <w:start w:val="65535"/>
      <w:numFmt w:val="bullet"/>
      <w:lvlText w:val="□"/>
      <w:lvlJc w:val="left"/>
      <w:pPr>
        <w:ind w:left="2160" w:hanging="720"/>
      </w:pPr>
      <w:rPr>
        <w:rFonts w:ascii="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3A917A80"/>
    <w:multiLevelType w:val="hybridMultilevel"/>
    <w:tmpl w:val="659A5146"/>
    <w:lvl w:ilvl="0" w:tplc="F30E296A">
      <w:start w:val="65535"/>
      <w:numFmt w:val="bullet"/>
      <w:lvlText w:val="□"/>
      <w:lvlJc w:val="left"/>
      <w:pPr>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3722D1"/>
    <w:multiLevelType w:val="hybridMultilevel"/>
    <w:tmpl w:val="CA3E240E"/>
    <w:lvl w:ilvl="0" w:tplc="79B2445C">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5F6962"/>
    <w:multiLevelType w:val="hybridMultilevel"/>
    <w:tmpl w:val="3D02F6A0"/>
    <w:lvl w:ilvl="0" w:tplc="F30E296A">
      <w:start w:val="65535"/>
      <w:numFmt w:val="bullet"/>
      <w:lvlText w:val="□"/>
      <w:lvlJc w:val="left"/>
      <w:pPr>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48599E"/>
    <w:multiLevelType w:val="hybridMultilevel"/>
    <w:tmpl w:val="70A0349E"/>
    <w:lvl w:ilvl="0" w:tplc="B64E8330">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0F7A21"/>
    <w:multiLevelType w:val="hybridMultilevel"/>
    <w:tmpl w:val="F578B256"/>
    <w:lvl w:ilvl="0" w:tplc="8E3CFF1E">
      <w:start w:val="65535"/>
      <w:numFmt w:val="bullet"/>
      <w:lvlText w:val="□"/>
      <w:lvlJc w:val="left"/>
      <w:pPr>
        <w:ind w:left="2160" w:hanging="72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27718CA"/>
    <w:multiLevelType w:val="hybridMultilevel"/>
    <w:tmpl w:val="498607EC"/>
    <w:lvl w:ilvl="0" w:tplc="8E3CFF1E">
      <w:start w:val="65535"/>
      <w:numFmt w:val="bullet"/>
      <w:lvlText w:val="□"/>
      <w:lvlJc w:val="left"/>
      <w:pPr>
        <w:ind w:left="144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B47809"/>
    <w:multiLevelType w:val="hybridMultilevel"/>
    <w:tmpl w:val="A0B85D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D6D80"/>
    <w:multiLevelType w:val="hybridMultilevel"/>
    <w:tmpl w:val="52363E02"/>
    <w:lvl w:ilvl="0" w:tplc="49C8F9F8">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AA321D"/>
    <w:multiLevelType w:val="hybridMultilevel"/>
    <w:tmpl w:val="7DEA1476"/>
    <w:lvl w:ilvl="0" w:tplc="1808652A">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FE6835"/>
    <w:multiLevelType w:val="hybridMultilevel"/>
    <w:tmpl w:val="00C60B80"/>
    <w:lvl w:ilvl="0" w:tplc="74D8E44E">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F85CFC"/>
    <w:multiLevelType w:val="hybridMultilevel"/>
    <w:tmpl w:val="0D745BEA"/>
    <w:lvl w:ilvl="0" w:tplc="F1DC2A70">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B72116"/>
    <w:multiLevelType w:val="hybridMultilevel"/>
    <w:tmpl w:val="DFEA8DC2"/>
    <w:lvl w:ilvl="0" w:tplc="49C8F9F8">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A13EC0"/>
    <w:multiLevelType w:val="hybridMultilevel"/>
    <w:tmpl w:val="3B84891A"/>
    <w:lvl w:ilvl="0" w:tplc="8E3CFF1E">
      <w:start w:val="65535"/>
      <w:numFmt w:val="bullet"/>
      <w:lvlText w:val="□"/>
      <w:lvlJc w:val="left"/>
      <w:pPr>
        <w:ind w:left="144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C76F6B"/>
    <w:multiLevelType w:val="hybridMultilevel"/>
    <w:tmpl w:val="41E45A56"/>
    <w:lvl w:ilvl="0" w:tplc="AC442C04">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6E6CBF"/>
    <w:multiLevelType w:val="hybridMultilevel"/>
    <w:tmpl w:val="4C6C4A7C"/>
    <w:lvl w:ilvl="0" w:tplc="147C36B2">
      <w:start w:val="65535"/>
      <w:numFmt w:val="bullet"/>
      <w:lvlText w:val="□"/>
      <w:lvlJc w:val="left"/>
      <w:pPr>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A202C0"/>
    <w:multiLevelType w:val="hybridMultilevel"/>
    <w:tmpl w:val="603C7844"/>
    <w:lvl w:ilvl="0" w:tplc="79B2445C">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F77D7C"/>
    <w:multiLevelType w:val="multilevel"/>
    <w:tmpl w:val="C302AA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E190F87"/>
    <w:multiLevelType w:val="hybridMultilevel"/>
    <w:tmpl w:val="72140294"/>
    <w:lvl w:ilvl="0" w:tplc="79B2445C">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711603"/>
    <w:multiLevelType w:val="hybridMultilevel"/>
    <w:tmpl w:val="61962D8A"/>
    <w:lvl w:ilvl="0" w:tplc="79B2445C">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A87C22"/>
    <w:multiLevelType w:val="hybridMultilevel"/>
    <w:tmpl w:val="AC1ACE9E"/>
    <w:lvl w:ilvl="0" w:tplc="79B2445C">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3752ED"/>
    <w:multiLevelType w:val="hybridMultilevel"/>
    <w:tmpl w:val="47505514"/>
    <w:lvl w:ilvl="0" w:tplc="1772CE84">
      <w:start w:val="65535"/>
      <w:numFmt w:val="bullet"/>
      <w:lvlText w:val="□"/>
      <w:lvlJc w:val="left"/>
      <w:pPr>
        <w:tabs>
          <w:tab w:val="num" w:pos="1440"/>
        </w:tabs>
        <w:ind w:left="2160" w:hanging="72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3"/>
  </w:num>
  <w:num w:numId="4">
    <w:abstractNumId w:val="8"/>
  </w:num>
  <w:num w:numId="5">
    <w:abstractNumId w:val="22"/>
  </w:num>
  <w:num w:numId="6">
    <w:abstractNumId w:val="17"/>
  </w:num>
  <w:num w:numId="7">
    <w:abstractNumId w:val="19"/>
  </w:num>
  <w:num w:numId="8">
    <w:abstractNumId w:val="4"/>
  </w:num>
  <w:num w:numId="9">
    <w:abstractNumId w:val="1"/>
    <w:lvlOverride w:ilvl="0">
      <w:lvl w:ilvl="0">
        <w:start w:val="65535"/>
        <w:numFmt w:val="bullet"/>
        <w:lvlText w:val="□"/>
        <w:legacy w:legacy="1" w:legacySpace="0" w:legacyIndent="696"/>
        <w:lvlJc w:val="left"/>
        <w:rPr>
          <w:rFonts w:ascii="Times New Roman" w:hAnsi="Times New Roman" w:cs="Times New Roman" w:hint="default"/>
        </w:rPr>
      </w:lvl>
    </w:lvlOverride>
  </w:num>
  <w:num w:numId="10">
    <w:abstractNumId w:val="1"/>
    <w:lvlOverride w:ilvl="0">
      <w:lvl w:ilvl="0">
        <w:start w:val="65535"/>
        <w:numFmt w:val="bullet"/>
        <w:lvlText w:val="□"/>
        <w:legacy w:legacy="1" w:legacySpace="0" w:legacyIndent="704"/>
        <w:lvlJc w:val="left"/>
        <w:rPr>
          <w:rFonts w:ascii="Times New Roman" w:hAnsi="Times New Roman" w:cs="Times New Roman" w:hint="default"/>
        </w:rPr>
      </w:lvl>
    </w:lvlOverride>
  </w:num>
  <w:num w:numId="11">
    <w:abstractNumId w:val="1"/>
    <w:lvlOverride w:ilvl="0">
      <w:lvl w:ilvl="0">
        <w:start w:val="65535"/>
        <w:numFmt w:val="bullet"/>
        <w:lvlText w:val="□"/>
        <w:legacy w:legacy="1" w:legacySpace="0" w:legacyIndent="700"/>
        <w:lvlJc w:val="left"/>
        <w:rPr>
          <w:rFonts w:ascii="Times New Roman" w:hAnsi="Times New Roman" w:cs="Times New Roman" w:hint="default"/>
        </w:rPr>
      </w:lvl>
    </w:lvlOverride>
  </w:num>
  <w:num w:numId="12">
    <w:abstractNumId w:val="1"/>
    <w:lvlOverride w:ilvl="0">
      <w:lvl w:ilvl="0">
        <w:start w:val="65535"/>
        <w:numFmt w:val="bullet"/>
        <w:lvlText w:val="□"/>
        <w:legacy w:legacy="1" w:legacySpace="0" w:legacyIndent="688"/>
        <w:lvlJc w:val="left"/>
        <w:rPr>
          <w:rFonts w:ascii="Times New Roman" w:hAnsi="Times New Roman" w:cs="Times New Roman" w:hint="default"/>
        </w:rPr>
      </w:lvl>
    </w:lvlOverride>
  </w:num>
  <w:num w:numId="13">
    <w:abstractNumId w:val="1"/>
    <w:lvlOverride w:ilvl="0">
      <w:lvl w:ilvl="0">
        <w:start w:val="65535"/>
        <w:numFmt w:val="bullet"/>
        <w:lvlText w:val="□"/>
        <w:legacy w:legacy="1" w:legacySpace="0" w:legacyIndent="692"/>
        <w:lvlJc w:val="left"/>
        <w:rPr>
          <w:rFonts w:ascii="Times New Roman" w:hAnsi="Times New Roman" w:cs="Times New Roman" w:hint="default"/>
        </w:rPr>
      </w:lvl>
    </w:lvlOverride>
  </w:num>
  <w:num w:numId="14">
    <w:abstractNumId w:val="1"/>
    <w:lvlOverride w:ilvl="0">
      <w:lvl w:ilvl="0">
        <w:start w:val="65535"/>
        <w:numFmt w:val="bullet"/>
        <w:lvlText w:val="□"/>
        <w:legacy w:legacy="1" w:legacySpace="0" w:legacyIndent="708"/>
        <w:lvlJc w:val="left"/>
        <w:rPr>
          <w:rFonts w:ascii="Times New Roman" w:hAnsi="Times New Roman" w:cs="Times New Roman" w:hint="default"/>
        </w:rPr>
      </w:lvl>
    </w:lvlOverride>
  </w:num>
  <w:num w:numId="15">
    <w:abstractNumId w:val="0"/>
  </w:num>
  <w:num w:numId="16">
    <w:abstractNumId w:val="5"/>
  </w:num>
  <w:num w:numId="17">
    <w:abstractNumId w:val="33"/>
  </w:num>
  <w:num w:numId="18">
    <w:abstractNumId w:val="30"/>
  </w:num>
  <w:num w:numId="19">
    <w:abstractNumId w:val="29"/>
  </w:num>
  <w:num w:numId="20">
    <w:abstractNumId w:val="9"/>
  </w:num>
  <w:num w:numId="21">
    <w:abstractNumId w:val="31"/>
  </w:num>
  <w:num w:numId="22">
    <w:abstractNumId w:val="3"/>
  </w:num>
  <w:num w:numId="23">
    <w:abstractNumId w:val="16"/>
  </w:num>
  <w:num w:numId="24">
    <w:abstractNumId w:val="37"/>
  </w:num>
  <w:num w:numId="25">
    <w:abstractNumId w:val="15"/>
  </w:num>
  <w:num w:numId="26">
    <w:abstractNumId w:val="25"/>
  </w:num>
  <w:num w:numId="27">
    <w:abstractNumId w:val="11"/>
  </w:num>
  <w:num w:numId="28">
    <w:abstractNumId w:val="27"/>
  </w:num>
  <w:num w:numId="29">
    <w:abstractNumId w:val="6"/>
  </w:num>
  <w:num w:numId="30">
    <w:abstractNumId w:val="7"/>
  </w:num>
  <w:num w:numId="31">
    <w:abstractNumId w:val="26"/>
  </w:num>
  <w:num w:numId="32">
    <w:abstractNumId w:val="14"/>
  </w:num>
  <w:num w:numId="33">
    <w:abstractNumId w:val="24"/>
  </w:num>
  <w:num w:numId="34">
    <w:abstractNumId w:val="28"/>
  </w:num>
  <w:num w:numId="35">
    <w:abstractNumId w:val="32"/>
  </w:num>
  <w:num w:numId="36">
    <w:abstractNumId w:val="18"/>
  </w:num>
  <w:num w:numId="37">
    <w:abstractNumId w:val="35"/>
  </w:num>
  <w:num w:numId="38">
    <w:abstractNumId w:val="10"/>
  </w:num>
  <w:num w:numId="39">
    <w:abstractNumId w:val="34"/>
  </w:num>
  <w:num w:numId="40">
    <w:abstractNumId w:val="36"/>
  </w:num>
  <w:num w:numId="41">
    <w:abstractNumId w:val="2"/>
  </w:num>
  <w:num w:numId="42">
    <w:abstractNumId w:val="1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F2F"/>
    <w:rsid w:val="000843FE"/>
    <w:rsid w:val="00423271"/>
    <w:rsid w:val="00457BF4"/>
    <w:rsid w:val="004B682B"/>
    <w:rsid w:val="007653CD"/>
    <w:rsid w:val="009901FC"/>
    <w:rsid w:val="009A56C4"/>
    <w:rsid w:val="00A72C24"/>
    <w:rsid w:val="00B47489"/>
    <w:rsid w:val="00BA2851"/>
    <w:rsid w:val="00BF27D9"/>
    <w:rsid w:val="00DE1FF9"/>
    <w:rsid w:val="00E41B22"/>
    <w:rsid w:val="00EC6B0F"/>
    <w:rsid w:val="00F96F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F2F"/>
    <w:pPr>
      <w:widowControl w:val="0"/>
      <w:autoSpaceDE w:val="0"/>
      <w:autoSpaceDN w:val="0"/>
      <w:adjustRightInd w:val="0"/>
    </w:pPr>
    <w:rPr>
      <w:rFonts w:ascii="Times New Roman" w:eastAsia="Times New Roman" w:hAnsi="Times New Roman" w:cs="Times New Roman"/>
    </w:rPr>
  </w:style>
  <w:style w:type="paragraph" w:styleId="Heading1">
    <w:name w:val="heading 1"/>
    <w:basedOn w:val="Normal"/>
    <w:next w:val="Normal"/>
    <w:link w:val="Heading1Char"/>
    <w:uiPriority w:val="9"/>
    <w:qFormat/>
    <w:rsid w:val="00DE1FF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FF9"/>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DE1FF9"/>
    <w:pPr>
      <w:tabs>
        <w:tab w:val="center" w:pos="4680"/>
        <w:tab w:val="right" w:pos="9360"/>
      </w:tabs>
    </w:pPr>
  </w:style>
  <w:style w:type="character" w:customStyle="1" w:styleId="HeaderChar">
    <w:name w:val="Header Char"/>
    <w:basedOn w:val="DefaultParagraphFont"/>
    <w:link w:val="Header"/>
    <w:uiPriority w:val="99"/>
    <w:rsid w:val="00DE1FF9"/>
    <w:rPr>
      <w:rFonts w:ascii="Times New Roman" w:eastAsia="Times New Roman" w:hAnsi="Times New Roman" w:cs="Times New Roman"/>
    </w:rPr>
  </w:style>
  <w:style w:type="paragraph" w:styleId="Footer">
    <w:name w:val="footer"/>
    <w:basedOn w:val="Normal"/>
    <w:link w:val="FooterChar"/>
    <w:uiPriority w:val="99"/>
    <w:unhideWhenUsed/>
    <w:rsid w:val="00DE1FF9"/>
    <w:pPr>
      <w:tabs>
        <w:tab w:val="center" w:pos="4680"/>
        <w:tab w:val="right" w:pos="9360"/>
      </w:tabs>
    </w:pPr>
  </w:style>
  <w:style w:type="character" w:customStyle="1" w:styleId="FooterChar">
    <w:name w:val="Footer Char"/>
    <w:basedOn w:val="DefaultParagraphFont"/>
    <w:link w:val="Footer"/>
    <w:uiPriority w:val="99"/>
    <w:rsid w:val="00DE1FF9"/>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DE1FF9"/>
  </w:style>
  <w:style w:type="character" w:customStyle="1" w:styleId="CommentTextChar">
    <w:name w:val="Comment Text Char"/>
    <w:basedOn w:val="DefaultParagraphFont"/>
    <w:link w:val="CommentText"/>
    <w:uiPriority w:val="99"/>
    <w:semiHidden/>
    <w:rsid w:val="00DE1FF9"/>
    <w:rPr>
      <w:rFonts w:ascii="Times New Roman" w:eastAsia="Times New Roman" w:hAnsi="Times New Roman" w:cs="Times New Roman"/>
    </w:rPr>
  </w:style>
  <w:style w:type="character" w:customStyle="1" w:styleId="CommentSubjectChar">
    <w:name w:val="Comment Subject Char"/>
    <w:basedOn w:val="CommentTextChar"/>
    <w:link w:val="CommentSubject"/>
    <w:uiPriority w:val="99"/>
    <w:semiHidden/>
    <w:rsid w:val="00DE1FF9"/>
    <w:rPr>
      <w:rFonts w:ascii="Times New Roman" w:eastAsia="Times New Roman" w:hAnsi="Times New Roman" w:cs="Times New Roman"/>
      <w:b/>
      <w:bCs/>
    </w:rPr>
  </w:style>
  <w:style w:type="paragraph" w:styleId="CommentSubject">
    <w:name w:val="annotation subject"/>
    <w:basedOn w:val="CommentText"/>
    <w:next w:val="CommentText"/>
    <w:link w:val="CommentSubjectChar"/>
    <w:uiPriority w:val="99"/>
    <w:semiHidden/>
    <w:unhideWhenUsed/>
    <w:rsid w:val="00DE1FF9"/>
    <w:rPr>
      <w:b/>
      <w:bCs/>
    </w:rPr>
  </w:style>
  <w:style w:type="character" w:customStyle="1" w:styleId="BalloonTextChar">
    <w:name w:val="Balloon Text Char"/>
    <w:basedOn w:val="DefaultParagraphFont"/>
    <w:link w:val="BalloonText"/>
    <w:uiPriority w:val="99"/>
    <w:semiHidden/>
    <w:rsid w:val="00DE1FF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DE1FF9"/>
    <w:rPr>
      <w:rFonts w:ascii="Tahoma" w:hAnsi="Tahoma" w:cs="Tahoma"/>
      <w:sz w:val="16"/>
      <w:szCs w:val="16"/>
    </w:rPr>
  </w:style>
  <w:style w:type="paragraph" w:styleId="Title">
    <w:name w:val="Title"/>
    <w:basedOn w:val="Normal"/>
    <w:next w:val="Normal"/>
    <w:link w:val="TitleChar"/>
    <w:uiPriority w:val="10"/>
    <w:qFormat/>
    <w:rsid w:val="00DE1F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1FF9"/>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DE1FF9"/>
    <w:pPr>
      <w:shd w:val="clear" w:color="auto" w:fill="FFFFFF"/>
      <w:jc w:val="center"/>
    </w:pPr>
    <w:rPr>
      <w:rFonts w:asciiTheme="majorHAnsi" w:hAnsiTheme="majorHAnsi"/>
      <w:color w:val="17365D" w:themeColor="text2" w:themeShade="BF"/>
      <w:spacing w:val="-7"/>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F2F"/>
    <w:pPr>
      <w:widowControl w:val="0"/>
      <w:autoSpaceDE w:val="0"/>
      <w:autoSpaceDN w:val="0"/>
      <w:adjustRightInd w:val="0"/>
    </w:pPr>
    <w:rPr>
      <w:rFonts w:ascii="Times New Roman" w:eastAsia="Times New Roman" w:hAnsi="Times New Roman" w:cs="Times New Roman"/>
    </w:rPr>
  </w:style>
  <w:style w:type="paragraph" w:styleId="Heading1">
    <w:name w:val="heading 1"/>
    <w:basedOn w:val="Normal"/>
    <w:next w:val="Normal"/>
    <w:link w:val="Heading1Char"/>
    <w:uiPriority w:val="9"/>
    <w:qFormat/>
    <w:rsid w:val="00DE1FF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FF9"/>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DE1FF9"/>
    <w:pPr>
      <w:tabs>
        <w:tab w:val="center" w:pos="4680"/>
        <w:tab w:val="right" w:pos="9360"/>
      </w:tabs>
    </w:pPr>
  </w:style>
  <w:style w:type="character" w:customStyle="1" w:styleId="HeaderChar">
    <w:name w:val="Header Char"/>
    <w:basedOn w:val="DefaultParagraphFont"/>
    <w:link w:val="Header"/>
    <w:uiPriority w:val="99"/>
    <w:rsid w:val="00DE1FF9"/>
    <w:rPr>
      <w:rFonts w:ascii="Times New Roman" w:eastAsia="Times New Roman" w:hAnsi="Times New Roman" w:cs="Times New Roman"/>
    </w:rPr>
  </w:style>
  <w:style w:type="paragraph" w:styleId="Footer">
    <w:name w:val="footer"/>
    <w:basedOn w:val="Normal"/>
    <w:link w:val="FooterChar"/>
    <w:uiPriority w:val="99"/>
    <w:unhideWhenUsed/>
    <w:rsid w:val="00DE1FF9"/>
    <w:pPr>
      <w:tabs>
        <w:tab w:val="center" w:pos="4680"/>
        <w:tab w:val="right" w:pos="9360"/>
      </w:tabs>
    </w:pPr>
  </w:style>
  <w:style w:type="character" w:customStyle="1" w:styleId="FooterChar">
    <w:name w:val="Footer Char"/>
    <w:basedOn w:val="DefaultParagraphFont"/>
    <w:link w:val="Footer"/>
    <w:uiPriority w:val="99"/>
    <w:rsid w:val="00DE1FF9"/>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DE1FF9"/>
  </w:style>
  <w:style w:type="character" w:customStyle="1" w:styleId="CommentTextChar">
    <w:name w:val="Comment Text Char"/>
    <w:basedOn w:val="DefaultParagraphFont"/>
    <w:link w:val="CommentText"/>
    <w:uiPriority w:val="99"/>
    <w:semiHidden/>
    <w:rsid w:val="00DE1FF9"/>
    <w:rPr>
      <w:rFonts w:ascii="Times New Roman" w:eastAsia="Times New Roman" w:hAnsi="Times New Roman" w:cs="Times New Roman"/>
    </w:rPr>
  </w:style>
  <w:style w:type="character" w:customStyle="1" w:styleId="CommentSubjectChar">
    <w:name w:val="Comment Subject Char"/>
    <w:basedOn w:val="CommentTextChar"/>
    <w:link w:val="CommentSubject"/>
    <w:uiPriority w:val="99"/>
    <w:semiHidden/>
    <w:rsid w:val="00DE1FF9"/>
    <w:rPr>
      <w:rFonts w:ascii="Times New Roman" w:eastAsia="Times New Roman" w:hAnsi="Times New Roman" w:cs="Times New Roman"/>
      <w:b/>
      <w:bCs/>
    </w:rPr>
  </w:style>
  <w:style w:type="paragraph" w:styleId="CommentSubject">
    <w:name w:val="annotation subject"/>
    <w:basedOn w:val="CommentText"/>
    <w:next w:val="CommentText"/>
    <w:link w:val="CommentSubjectChar"/>
    <w:uiPriority w:val="99"/>
    <w:semiHidden/>
    <w:unhideWhenUsed/>
    <w:rsid w:val="00DE1FF9"/>
    <w:rPr>
      <w:b/>
      <w:bCs/>
    </w:rPr>
  </w:style>
  <w:style w:type="character" w:customStyle="1" w:styleId="BalloonTextChar">
    <w:name w:val="Balloon Text Char"/>
    <w:basedOn w:val="DefaultParagraphFont"/>
    <w:link w:val="BalloonText"/>
    <w:uiPriority w:val="99"/>
    <w:semiHidden/>
    <w:rsid w:val="00DE1FF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DE1FF9"/>
    <w:rPr>
      <w:rFonts w:ascii="Tahoma" w:hAnsi="Tahoma" w:cs="Tahoma"/>
      <w:sz w:val="16"/>
      <w:szCs w:val="16"/>
    </w:rPr>
  </w:style>
  <w:style w:type="paragraph" w:styleId="Title">
    <w:name w:val="Title"/>
    <w:basedOn w:val="Normal"/>
    <w:next w:val="Normal"/>
    <w:link w:val="TitleChar"/>
    <w:uiPriority w:val="10"/>
    <w:qFormat/>
    <w:rsid w:val="00DE1F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1FF9"/>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DE1FF9"/>
    <w:pPr>
      <w:shd w:val="clear" w:color="auto" w:fill="FFFFFF"/>
      <w:jc w:val="center"/>
    </w:pPr>
    <w:rPr>
      <w:rFonts w:asciiTheme="majorHAnsi" w:hAnsiTheme="majorHAnsi"/>
      <w:color w:val="17365D" w:themeColor="text2" w:themeShade="BF"/>
      <w:spacing w:val="-7"/>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2395</Words>
  <Characters>13652</Characters>
  <Application>Microsoft Macintosh Word</Application>
  <DocSecurity>0</DocSecurity>
  <Lines>113</Lines>
  <Paragraphs>32</Paragraphs>
  <ScaleCrop>false</ScaleCrop>
  <Company>SIU</Company>
  <LinksUpToDate>false</LinksUpToDate>
  <CharactersWithSpaces>16015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SIU C</dc:creator>
  <cp:lastModifiedBy>David Byrd</cp:lastModifiedBy>
  <cp:revision>2</cp:revision>
  <dcterms:created xsi:type="dcterms:W3CDTF">2016-02-14T19:50:00Z</dcterms:created>
  <dcterms:modified xsi:type="dcterms:W3CDTF">2016-02-14T19:50:00Z</dcterms:modified>
</cp:coreProperties>
</file>